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9B3" w:rsidRPr="00B229B3" w:rsidRDefault="00B229B3" w:rsidP="00B229B3">
      <w:pPr>
        <w:ind w:right="-7" w:firstLine="567"/>
        <w:jc w:val="right"/>
        <w:rPr>
          <w:rFonts w:ascii="Sylfaen" w:hAnsi="Sylfaen" w:cs="Sylfaen"/>
          <w:b/>
          <w:sz w:val="20"/>
          <w:szCs w:val="20"/>
          <w:lang w:eastAsia="en-US" w:bidi="ar-SA"/>
        </w:rPr>
      </w:pPr>
      <w:r w:rsidRPr="00B229B3">
        <w:rPr>
          <w:rFonts w:ascii="Sylfaen" w:hAnsi="Sylfaen" w:cs="Sylfaen"/>
          <w:b/>
          <w:sz w:val="20"/>
          <w:szCs w:val="20"/>
          <w:lang w:val="af-ZA" w:eastAsia="en-US" w:bidi="ar-SA"/>
        </w:rPr>
        <w:t>Приложение N 8</w:t>
      </w:r>
    </w:p>
    <w:p w:rsidR="00B229B3" w:rsidRPr="00B229B3" w:rsidRDefault="00B229B3" w:rsidP="00B229B3">
      <w:pPr>
        <w:ind w:right="-7" w:firstLine="567"/>
        <w:jc w:val="right"/>
        <w:rPr>
          <w:rFonts w:ascii="Sylfaen" w:hAnsi="Sylfaen" w:cs="Sylfaen"/>
          <w:sz w:val="20"/>
          <w:szCs w:val="20"/>
          <w:lang w:val="af-ZA" w:eastAsia="en-US" w:bidi="ar-SA"/>
        </w:rPr>
      </w:pPr>
      <w:r w:rsidRPr="00B229B3">
        <w:rPr>
          <w:rFonts w:ascii="Sylfaen" w:hAnsi="Sylfaen" w:cs="Sylfaen"/>
          <w:sz w:val="20"/>
          <w:szCs w:val="20"/>
          <w:lang w:val="af-ZA" w:eastAsia="en-US" w:bidi="ar-SA"/>
        </w:rPr>
        <w:t>Министр финансов Республики Армения</w:t>
      </w:r>
    </w:p>
    <w:p w:rsidR="00B229B3" w:rsidRPr="00B229B3" w:rsidRDefault="00B229B3" w:rsidP="00B229B3">
      <w:pPr>
        <w:ind w:right="-7" w:firstLine="567"/>
        <w:jc w:val="right"/>
        <w:rPr>
          <w:rFonts w:ascii="Sylfaen" w:hAnsi="Sylfaen" w:cs="Sylfaen"/>
          <w:sz w:val="20"/>
          <w:szCs w:val="20"/>
          <w:lang w:val="af-ZA" w:eastAsia="en-US" w:bidi="ar-SA"/>
        </w:rPr>
      </w:pPr>
      <w:r w:rsidRPr="00B229B3">
        <w:rPr>
          <w:rFonts w:ascii="Sylfaen" w:hAnsi="Sylfaen" w:cs="Sylfaen"/>
          <w:sz w:val="20"/>
          <w:szCs w:val="20"/>
          <w:lang w:val="af-ZA" w:eastAsia="en-US" w:bidi="ar-SA"/>
        </w:rPr>
        <w:t>№ 154-А от 2 июня  2020 года</w:t>
      </w:r>
    </w:p>
    <w:p w:rsidR="00B229B3" w:rsidRPr="00B229B3" w:rsidRDefault="00B229B3" w:rsidP="00B229B3">
      <w:pPr>
        <w:spacing w:after="120"/>
        <w:ind w:right="-7" w:firstLine="567"/>
        <w:jc w:val="right"/>
        <w:rPr>
          <w:rFonts w:ascii="Sylfaen" w:hAnsi="Sylfaen" w:cs="Sylfaen"/>
          <w:sz w:val="18"/>
          <w:szCs w:val="18"/>
          <w:lang w:eastAsia="en-US" w:bidi="ar-SA"/>
        </w:rPr>
      </w:pPr>
    </w:p>
    <w:p w:rsidR="00353962" w:rsidRPr="000A622E" w:rsidRDefault="00353962" w:rsidP="00353962">
      <w:pPr>
        <w:pStyle w:val="BodyText"/>
        <w:spacing w:after="0"/>
        <w:ind w:firstLine="567"/>
        <w:jc w:val="right"/>
        <w:rPr>
          <w:rFonts w:ascii="GHEA Grapalat" w:hAnsi="GHEA Grapalat" w:cs="Sylfaen"/>
          <w:i/>
          <w:sz w:val="16"/>
        </w:rPr>
      </w:pPr>
      <w:r w:rsidRPr="000A622E">
        <w:rPr>
          <w:rFonts w:ascii="GHEA Grapalat" w:hAnsi="GHEA Grapalat" w:cs="Sylfaen"/>
          <w:i/>
          <w:sz w:val="16"/>
        </w:rPr>
        <w:t xml:space="preserve">Приложение </w:t>
      </w:r>
      <w:r>
        <w:rPr>
          <w:rFonts w:ascii="GHEA Grapalat" w:hAnsi="GHEA Grapalat" w:cs="Sylfaen"/>
          <w:i/>
          <w:sz w:val="16"/>
        </w:rPr>
        <w:t>N</w:t>
      </w:r>
      <w:r w:rsidRPr="000A622E">
        <w:rPr>
          <w:rFonts w:ascii="GHEA Grapalat" w:hAnsi="GHEA Grapalat" w:cs="Sylfaen"/>
          <w:i/>
          <w:sz w:val="16"/>
        </w:rPr>
        <w:t xml:space="preserve"> 8:</w:t>
      </w:r>
    </w:p>
    <w:p w:rsidR="00353962" w:rsidRPr="000A622E" w:rsidRDefault="00353962" w:rsidP="00353962">
      <w:pPr>
        <w:pStyle w:val="BodyText"/>
        <w:spacing w:after="0"/>
        <w:ind w:firstLine="567"/>
        <w:jc w:val="right"/>
        <w:rPr>
          <w:rFonts w:ascii="GHEA Grapalat" w:hAnsi="GHEA Grapalat" w:cs="Sylfaen"/>
          <w:i/>
          <w:sz w:val="16"/>
        </w:rPr>
      </w:pPr>
      <w:r w:rsidRPr="000A622E">
        <w:rPr>
          <w:rFonts w:ascii="GHEA Grapalat" w:hAnsi="GHEA Grapalat" w:cs="Sylfaen"/>
          <w:i/>
          <w:sz w:val="16"/>
        </w:rPr>
        <w:t xml:space="preserve">Министр финансов Республики Армения 2020 </w:t>
      </w:r>
    </w:p>
    <w:p w:rsidR="00353962" w:rsidRDefault="00353962" w:rsidP="00353962">
      <w:pPr>
        <w:pStyle w:val="BodyText"/>
        <w:spacing w:after="0"/>
        <w:ind w:right="-7" w:firstLine="567"/>
        <w:jc w:val="right"/>
        <w:rPr>
          <w:rFonts w:ascii="GHEA Grapalat" w:hAnsi="GHEA Grapalat" w:cs="Sylfaen"/>
          <w:i/>
          <w:sz w:val="18"/>
          <w:szCs w:val="20"/>
          <w:lang w:val="af-ZA"/>
        </w:rPr>
      </w:pPr>
      <w:r>
        <w:rPr>
          <w:rFonts w:ascii="GHEA Grapalat" w:hAnsi="GHEA Grapalat" w:cs="Sylfaen"/>
          <w:i/>
          <w:sz w:val="16"/>
          <w:lang w:val="hy-AM"/>
        </w:rPr>
        <w:t xml:space="preserve">Приказ № 154-А от 2 июня </w:t>
      </w:r>
    </w:p>
    <w:p w:rsidR="00353962" w:rsidRDefault="00353962" w:rsidP="00353962">
      <w:pPr>
        <w:pStyle w:val="BodyText"/>
        <w:spacing w:after="0"/>
        <w:ind w:right="-7" w:firstLine="567"/>
        <w:jc w:val="right"/>
        <w:rPr>
          <w:rFonts w:ascii="GHEA Grapalat" w:hAnsi="GHEA Grapalat" w:cs="Sylfaen"/>
          <w:i/>
          <w:sz w:val="18"/>
          <w:szCs w:val="20"/>
          <w:lang w:val="af-ZA"/>
        </w:rPr>
      </w:pPr>
      <w:r>
        <w:rPr>
          <w:rFonts w:ascii="GHEA Grapalat" w:hAnsi="GHEA Grapalat" w:cs="Sylfaen"/>
          <w:i/>
          <w:sz w:val="18"/>
          <w:szCs w:val="20"/>
          <w:lang w:val="af-ZA"/>
        </w:rPr>
        <w:tab/>
      </w:r>
    </w:p>
    <w:p w:rsidR="00353962" w:rsidRDefault="00353962" w:rsidP="00353962">
      <w:pPr>
        <w:pStyle w:val="BodyTextIndent"/>
        <w:spacing w:line="240" w:lineRule="auto"/>
        <w:jc w:val="center"/>
        <w:rPr>
          <w:rFonts w:ascii="GHEA Grapalat" w:hAnsi="GHEA Grapalat"/>
          <w:i w:val="0"/>
          <w:lang w:val="af-ZA"/>
        </w:rPr>
      </w:pP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ОБЪЯВЛЕНИЕ:</w:t>
      </w: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ПО ЗАПРОСУ ЦЕНЫ *</w:t>
      </w:r>
    </w:p>
    <w:p w:rsidR="00353962" w:rsidRDefault="00353962" w:rsidP="00353962">
      <w:pPr>
        <w:pStyle w:val="BodyTextIndent"/>
        <w:spacing w:line="240" w:lineRule="auto"/>
        <w:jc w:val="center"/>
        <w:rPr>
          <w:rFonts w:ascii="GHEA Grapalat" w:hAnsi="GHEA Grapalat"/>
          <w:i w:val="0"/>
          <w:lang w:val="af-ZA"/>
        </w:rPr>
      </w:pP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Этот текст объявления был одобрен оценочной комиссией</w:t>
      </w: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По решению «Августа» «4» «1»</w:t>
      </w:r>
    </w:p>
    <w:p w:rsidR="00353962" w:rsidRDefault="00353962" w:rsidP="00353962">
      <w:pPr>
        <w:pStyle w:val="BodyTextIndent"/>
        <w:spacing w:line="240" w:lineRule="auto"/>
        <w:jc w:val="center"/>
        <w:rPr>
          <w:rFonts w:ascii="GHEA Grapalat" w:hAnsi="GHEA Grapalat"/>
          <w:i w:val="0"/>
          <w:lang w:val="af-ZA"/>
        </w:rPr>
      </w:pP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i w:val="0"/>
          <w:lang w:val="af-ZA"/>
        </w:rPr>
        <w:t>Процедурный код: AMPSH</w:t>
      </w:r>
      <w:r w:rsidRPr="00E6597C">
        <w:rPr>
          <w:rFonts w:ascii="GHEA Grapalat" w:hAnsi="GHEA Grapalat"/>
          <w:i w:val="0"/>
          <w:lang w:val="af-ZA"/>
        </w:rPr>
        <w:t>-GHASHDB - 20/1</w:t>
      </w:r>
    </w:p>
    <w:p w:rsidR="00353962" w:rsidRDefault="00353962" w:rsidP="00353962">
      <w:pPr>
        <w:pStyle w:val="BodyTextIndent"/>
        <w:spacing w:line="240" w:lineRule="auto"/>
        <w:rPr>
          <w:rFonts w:ascii="GHEA Grapalat" w:hAnsi="GHEA Grapalat"/>
          <w:i w:val="0"/>
          <w:lang w:val="af-ZA"/>
        </w:rPr>
      </w:pPr>
    </w:p>
    <w:p w:rsidR="00353962" w:rsidRDefault="00353962" w:rsidP="00353962">
      <w:pPr>
        <w:pStyle w:val="BodyTextIndent"/>
        <w:spacing w:line="240" w:lineRule="auto"/>
        <w:ind w:firstLine="708"/>
        <w:rPr>
          <w:rFonts w:ascii="GHEA Grapalat" w:hAnsi="GHEA Grapalat"/>
          <w:i w:val="0"/>
          <w:lang w:val="af-ZA"/>
        </w:rPr>
      </w:pPr>
      <w:r>
        <w:rPr>
          <w:rFonts w:ascii="GHEA Grapalat" w:hAnsi="GHEA Grapalat"/>
          <w:i w:val="0"/>
          <w:lang w:val="af-ZA"/>
        </w:rPr>
        <w:t xml:space="preserve">Заказчик: Араратский марз Республики Армения, муниципалитет Паруйр Сяк, который находится в РА Араратский марз, община П.Сака </w:t>
      </w:r>
      <w:r>
        <w:rPr>
          <w:rFonts w:ascii="Sylfaen" w:hAnsi="Sylfaen"/>
          <w:i w:val="0"/>
          <w:lang w:val="af-ZA"/>
        </w:rPr>
        <w:t xml:space="preserve"> 5-я улица, 13-й корпус</w:t>
      </w:r>
      <w:r>
        <w:rPr>
          <w:rFonts w:ascii="GHEA Grapalat" w:hAnsi="GHEA Grapalat"/>
          <w:i w:val="0"/>
          <w:lang w:val="af-ZA"/>
        </w:rPr>
        <w:t>объявляет котировку, которая проводится в один этап.</w:t>
      </w:r>
    </w:p>
    <w:p w:rsidR="00353962" w:rsidRDefault="00353962" w:rsidP="00353962">
      <w:pPr>
        <w:pStyle w:val="BodyTextIndent"/>
        <w:spacing w:line="240" w:lineRule="auto"/>
        <w:ind w:firstLine="0"/>
        <w:rPr>
          <w:rFonts w:ascii="GHEA Grapalat" w:hAnsi="GHEA Grapalat"/>
          <w:i w:val="0"/>
          <w:lang w:val="af-ZA"/>
        </w:rPr>
      </w:pPr>
      <w:r>
        <w:rPr>
          <w:rFonts w:ascii="GHEA Grapalat" w:hAnsi="GHEA Grapalat"/>
          <w:i w:val="0"/>
          <w:lang w:val="af-ZA"/>
        </w:rPr>
        <w:tab/>
        <w:t>В результате этой процедуры отобранному участнику будет предложено подписать контракт на строительство коммунальной станции очистки сточных вод (в дальнейшем именуемый контракт).</w:t>
      </w:r>
    </w:p>
    <w:p w:rsidR="00353962" w:rsidRDefault="00353962" w:rsidP="00353962">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В соответствии со статьей 7 Закона РА о закупках любое лицо, независимо от того, является ли он иностранным физическим лицом, организацией или лицом без гражданства, имеет равное право участвовать в этой процедуре.</w:t>
      </w:r>
    </w:p>
    <w:p w:rsidR="00353962" w:rsidRDefault="00353962" w:rsidP="00353962">
      <w:pPr>
        <w:ind w:firstLine="720"/>
        <w:jc w:val="both"/>
        <w:rPr>
          <w:rFonts w:ascii="GHEA Grapalat" w:hAnsi="GHEA Grapalat"/>
          <w:sz w:val="20"/>
          <w:szCs w:val="20"/>
          <w:lang w:val="af-ZA"/>
        </w:rPr>
      </w:pPr>
      <w:r>
        <w:rPr>
          <w:rFonts w:ascii="GHEA Grapalat" w:hAnsi="GHEA Grapalat"/>
          <w:sz w:val="20"/>
          <w:szCs w:val="20"/>
          <w:lang w:val="af-ZA"/>
        </w:rPr>
        <w:t>Условия, предъявляемые лицам, не имеющим права участвовать в этой процедуре, а также участникам, определяются приглашением этой процедуры.</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 xml:space="preserve">Выбранный участник определяется по количеству участников, которые представили предложения, оцененные как удовлетворительные по неценовым условиям, по принципу предпочтения участника, предложившего самую низкую цену. </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Чтобы получить приглашение на процедуру в бумажном виде, необходимо обратиться к клиенту до 13:00 7-го дня с даты публикации данного объявления. Кроме того, чтобы получить приглашение в бумажном виде, клиент должен подать письменное заявление. Клиент предоставляет бумажное приглашение в первый рабочий день после получения такого запроса бесплатно.</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Pr>
          <w:rFonts w:ascii="Cambria Math" w:hAnsi="Cambria Math" w:cs="Cambria Math"/>
          <w:i w:val="0"/>
          <w:lang w:val="af-ZA"/>
        </w:rPr>
        <w:t>​​</w:t>
      </w:r>
      <w:r>
        <w:rPr>
          <w:rFonts w:ascii="GHEA Grapalat" w:hAnsi="GHEA Grapalat" w:cs="GHEA Grapalat"/>
          <w:i w:val="0"/>
          <w:lang w:val="af-ZA"/>
        </w:rPr>
        <w:t xml:space="preserve">получения заявки. </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 xml:space="preserve">Не получение приглашения не ограничивает права участника на участие в этой процедуре. </w:t>
      </w:r>
    </w:p>
    <w:p w:rsidR="00353962" w:rsidRDefault="00353962" w:rsidP="00353962">
      <w:pPr>
        <w:pStyle w:val="BodyTextIndent"/>
        <w:spacing w:line="240" w:lineRule="auto"/>
        <w:rPr>
          <w:rFonts w:ascii="GHEA Grapalat" w:hAnsi="GHEA Grapalat"/>
          <w:i w:val="0"/>
          <w:lang w:val="af-ZA"/>
        </w:rPr>
      </w:pPr>
      <w:r>
        <w:rPr>
          <w:rFonts w:ascii="GHEA Grapalat" w:hAnsi="GHEA Grapalat"/>
          <w:i w:val="0"/>
          <w:lang w:val="af-ZA"/>
        </w:rPr>
        <w:t>Заявки на участие в этой процедуре необходимо подать в общину Таперакан Араратской области РА.</w:t>
      </w:r>
      <w:r>
        <w:rPr>
          <w:rFonts w:ascii="Sylfaen" w:hAnsi="Sylfaen"/>
          <w:i w:val="0"/>
          <w:lang w:val="af-ZA"/>
        </w:rPr>
        <w:t xml:space="preserve"> </w:t>
      </w:r>
      <w:r>
        <w:rPr>
          <w:rFonts w:ascii="GHEA Grapalat" w:hAnsi="GHEA Grapalat"/>
          <w:i w:val="0"/>
          <w:lang w:val="af-ZA"/>
        </w:rPr>
        <w:t>Шаумяна 5, документом до 13:00 7-го дня с даты публикации настоящего объявления. Помимо армянских, заявки также можно подавать на английском или русском языке.</w:t>
      </w:r>
    </w:p>
    <w:p w:rsidR="00353962" w:rsidRDefault="00353962" w:rsidP="00353962">
      <w:pPr>
        <w:pStyle w:val="BodyTextIndent"/>
        <w:spacing w:line="240" w:lineRule="auto"/>
        <w:ind w:firstLine="708"/>
        <w:rPr>
          <w:rFonts w:ascii="GHEA Grapalat" w:hAnsi="GHEA Grapalat"/>
          <w:i w:val="0"/>
          <w:lang w:val="af-ZA"/>
        </w:rPr>
      </w:pPr>
      <w:r>
        <w:rPr>
          <w:rFonts w:ascii="GHEA Grapalat" w:hAnsi="GHEA Grapalat"/>
          <w:i w:val="0"/>
          <w:lang w:val="af-ZA"/>
        </w:rPr>
        <w:t xml:space="preserve">Тендеры будут вскрыты в общине Таперакан Араратской области РА. </w:t>
      </w:r>
      <w:r>
        <w:rPr>
          <w:rFonts w:ascii="Sylfaen" w:hAnsi="Sylfaen"/>
          <w:i w:val="0"/>
          <w:lang w:val="af-ZA"/>
        </w:rPr>
        <w:t xml:space="preserve"> </w:t>
      </w:r>
      <w:r>
        <w:rPr>
          <w:rFonts w:ascii="GHEA Grapalat" w:hAnsi="GHEA Grapalat"/>
          <w:i w:val="0"/>
          <w:lang w:val="af-ZA"/>
        </w:rPr>
        <w:t xml:space="preserve">Shahumyan 5 _адрес, "2020" "Август" "12" в 13:00. </w:t>
      </w:r>
    </w:p>
    <w:p w:rsidR="00353962" w:rsidRDefault="00353962" w:rsidP="00353962">
      <w:pPr>
        <w:pStyle w:val="BodyTextIndent"/>
        <w:spacing w:line="240" w:lineRule="auto"/>
        <w:ind w:firstLine="0"/>
        <w:rPr>
          <w:rFonts w:ascii="GHEA Grapalat" w:hAnsi="GHEA Grapalat"/>
          <w:i w:val="0"/>
          <w:lang w:val="af-ZA"/>
        </w:rPr>
      </w:pPr>
      <w:r>
        <w:rPr>
          <w:rFonts w:ascii="GHEA Grapalat" w:hAnsi="GHEA Grapalat"/>
          <w:i w:val="0"/>
          <w:lang w:val="af-ZA"/>
        </w:rPr>
        <w:t>Жалобы на эту процедуру должны быть представлены заявителю по закупкам, c. Ержана, ул. Мелик-Адамян 1 адрес Апелляция проводится в порядке, установленном по приглашению данного тендера. Для подачи жалобы требуется плата в размере 30 000 (тридцати тысяч) драмов, которая должна быть переведена на казначейский счет "900008000482", открытый на имя Министерства финансов Республики Армения.</w:t>
      </w:r>
    </w:p>
    <w:p w:rsidR="00353962" w:rsidRDefault="00353962" w:rsidP="00353962">
      <w:pPr>
        <w:pStyle w:val="BodyTextIndent3"/>
        <w:spacing w:line="240" w:lineRule="auto"/>
        <w:ind w:firstLine="709"/>
        <w:jc w:val="center"/>
        <w:rPr>
          <w:rFonts w:ascii="GHEA Grapalat" w:hAnsi="GHEA Grapalat"/>
          <w:lang w:val="af-ZA"/>
        </w:rPr>
      </w:pPr>
      <w:r>
        <w:rPr>
          <w:rFonts w:ascii="GHEA Grapalat" w:hAnsi="GHEA Grapalat"/>
          <w:lang w:val="af-ZA"/>
        </w:rPr>
        <w:t>За дополнительной информацией, связанной с этим объявлением, обращайтесь, пожалуйста, к секретарю оценочной комиссии С. Аракеляну.</w:t>
      </w:r>
    </w:p>
    <w:p w:rsidR="00353962" w:rsidRDefault="00353962" w:rsidP="00353962">
      <w:pPr>
        <w:pStyle w:val="BodyTextIndent3"/>
        <w:spacing w:line="240" w:lineRule="auto"/>
        <w:ind w:firstLine="709"/>
        <w:jc w:val="center"/>
        <w:rPr>
          <w:rFonts w:ascii="GHEA Grapalat" w:hAnsi="GHEA Grapalat"/>
          <w:lang w:val="af-ZA"/>
        </w:rPr>
      </w:pPr>
      <w:r>
        <w:rPr>
          <w:rFonts w:ascii="GHEA Grapalat" w:hAnsi="GHEA Grapalat"/>
          <w:lang w:val="af-ZA"/>
        </w:rPr>
        <w:t>Телефон 094-69-28-08</w:t>
      </w:r>
    </w:p>
    <w:p w:rsidR="00353962" w:rsidRDefault="00353962" w:rsidP="00353962">
      <w:pPr>
        <w:pStyle w:val="BodyTextIndent"/>
        <w:spacing w:line="240" w:lineRule="auto"/>
        <w:jc w:val="center"/>
        <w:rPr>
          <w:rFonts w:ascii="GHEA Grapalat" w:hAnsi="GHEA Grapalat"/>
          <w:i w:val="0"/>
          <w:lang w:val="af-ZA"/>
        </w:rPr>
      </w:pPr>
      <w:r>
        <w:rPr>
          <w:rFonts w:ascii="GHEA Grapalat" w:hAnsi="GHEA Grapalat"/>
          <w:lang w:val="af-ZA"/>
        </w:rPr>
        <w:t>Эл. почта Эл. адрес:</w:t>
      </w:r>
      <w:hyperlink r:id="rId8" w:history="1">
        <w:r>
          <w:rPr>
            <w:rStyle w:val="Hyperlink"/>
            <w:lang w:val="af-ZA"/>
          </w:rPr>
          <w:t>paruyrSevakGP@mail.ru:</w:t>
        </w:r>
      </w:hyperlink>
    </w:p>
    <w:p w:rsidR="00353962" w:rsidRDefault="00353962" w:rsidP="00353962">
      <w:pPr>
        <w:pStyle w:val="BodyTextIndent3"/>
        <w:spacing w:line="240" w:lineRule="auto"/>
        <w:ind w:firstLine="709"/>
        <w:jc w:val="center"/>
        <w:rPr>
          <w:rFonts w:ascii="GHEA Grapalat" w:hAnsi="GHEA Grapalat" w:cs="Sylfaen"/>
          <w:b/>
          <w:lang w:val="es-ES"/>
        </w:rPr>
      </w:pPr>
      <w:r>
        <w:rPr>
          <w:rFonts w:ascii="GHEA Grapalat" w:hAnsi="GHEA Grapalat"/>
          <w:lang w:val="af-ZA"/>
        </w:rPr>
        <w:t xml:space="preserve">Клиент: </w:t>
      </w:r>
      <w:r>
        <w:rPr>
          <w:rFonts w:ascii="GHEA Grapalat" w:hAnsi="GHEA Grapalat"/>
          <w:lang w:val="af-ZA"/>
        </w:rPr>
        <w:tab/>
        <w:t>Араратский регион РА Муниципалитет Паруйр Севак</w:t>
      </w:r>
    </w:p>
    <w:p w:rsidR="00353962" w:rsidRDefault="00353962" w:rsidP="00353962">
      <w:pPr>
        <w:pStyle w:val="BodyText"/>
        <w:spacing w:after="0"/>
        <w:ind w:right="-7" w:firstLine="567"/>
        <w:jc w:val="center"/>
        <w:rPr>
          <w:rFonts w:ascii="GHEA Grapalat" w:hAnsi="GHEA Grapalat" w:cs="Sylfaen"/>
          <w:sz w:val="20"/>
          <w:szCs w:val="20"/>
          <w:lang w:val="es-ES"/>
        </w:rPr>
      </w:pPr>
    </w:p>
    <w:p w:rsidR="00353962" w:rsidRDefault="00353962" w:rsidP="00353962">
      <w:pPr>
        <w:pStyle w:val="BodyText"/>
        <w:spacing w:after="0"/>
        <w:ind w:right="-7" w:firstLine="567"/>
        <w:jc w:val="center"/>
        <w:rPr>
          <w:rFonts w:ascii="GHEA Grapalat" w:hAnsi="GHEA Grapalat" w:cs="Sylfaen"/>
          <w:sz w:val="20"/>
          <w:szCs w:val="20"/>
          <w:lang w:val="es-ES"/>
        </w:rPr>
      </w:pPr>
    </w:p>
    <w:p w:rsidR="00353962" w:rsidRDefault="00353962" w:rsidP="00353962">
      <w:pPr>
        <w:pStyle w:val="BodyText"/>
        <w:spacing w:after="0"/>
        <w:ind w:right="-7" w:firstLine="567"/>
        <w:jc w:val="center"/>
        <w:rPr>
          <w:rFonts w:ascii="GHEA Grapalat" w:hAnsi="GHEA Grapalat" w:cs="Sylfaen"/>
          <w:sz w:val="20"/>
          <w:szCs w:val="20"/>
          <w:lang w:val="es-ES"/>
        </w:rPr>
      </w:pPr>
    </w:p>
    <w:p w:rsidR="00353962" w:rsidRDefault="00353962" w:rsidP="00353962">
      <w:pPr>
        <w:pStyle w:val="BodyText"/>
        <w:spacing w:after="0"/>
        <w:ind w:right="-7" w:firstLine="567"/>
        <w:jc w:val="center"/>
        <w:rPr>
          <w:rFonts w:ascii="GHEA Grapalat" w:hAnsi="GHEA Grapalat" w:cs="Sylfaen"/>
          <w:sz w:val="20"/>
          <w:szCs w:val="20"/>
          <w:lang w:val="es-ES"/>
        </w:rPr>
      </w:pPr>
    </w:p>
    <w:p w:rsidR="00E4122D" w:rsidRPr="00353962" w:rsidRDefault="00E4122D" w:rsidP="00E4122D">
      <w:pPr>
        <w:spacing w:after="120"/>
        <w:ind w:right="-7" w:firstLine="567"/>
        <w:jc w:val="right"/>
        <w:rPr>
          <w:rFonts w:ascii="Sylfaen" w:hAnsi="Sylfaen" w:cs="Sylfaen"/>
          <w:i/>
          <w:sz w:val="22"/>
          <w:lang w:val="es-ES" w:eastAsia="en-US" w:bidi="ar-SA"/>
        </w:rPr>
      </w:pPr>
    </w:p>
    <w:p w:rsidR="00B229B3" w:rsidRPr="00E4122D" w:rsidRDefault="00B229B3" w:rsidP="00B229B3">
      <w:pPr>
        <w:spacing w:after="120"/>
        <w:ind w:right="-7" w:firstLine="567"/>
        <w:jc w:val="right"/>
        <w:rPr>
          <w:rFonts w:ascii="Sylfaen" w:hAnsi="Sylfaen" w:cs="Sylfaen"/>
          <w:i/>
          <w:sz w:val="22"/>
          <w:lang w:val="af-ZA" w:eastAsia="en-US" w:bidi="ar-SA"/>
        </w:rPr>
      </w:pPr>
    </w:p>
    <w:p w:rsidR="00915A97" w:rsidRPr="00B229B3" w:rsidRDefault="00915A97" w:rsidP="00B46D58">
      <w:pPr>
        <w:pStyle w:val="BodyTextIndent"/>
        <w:widowControl w:val="0"/>
        <w:spacing w:after="160" w:line="240" w:lineRule="auto"/>
        <w:ind w:left="3969" w:firstLine="0"/>
        <w:rPr>
          <w:rFonts w:ascii="GHEA Grapalat" w:hAnsi="GHEA Grapalat"/>
          <w:i w:val="0"/>
        </w:rPr>
      </w:pPr>
      <w:r w:rsidRPr="00B229B3">
        <w:rPr>
          <w:rFonts w:ascii="GHEA Grapalat" w:hAnsi="GHEA Grapalat" w:cs="Sylfaen"/>
          <w:b/>
        </w:rPr>
        <w:br w:type="page"/>
      </w:r>
    </w:p>
    <w:p w:rsidR="00653CBC" w:rsidRPr="002D10EE" w:rsidRDefault="00653CBC" w:rsidP="002D10EE">
      <w:pPr>
        <w:pStyle w:val="BodyText"/>
        <w:widowControl w:val="0"/>
        <w:spacing w:after="0"/>
        <w:ind w:right="-7" w:firstLine="567"/>
        <w:jc w:val="right"/>
        <w:rPr>
          <w:rFonts w:ascii="GHEA Grapalat" w:hAnsi="GHEA Grapalat" w:cs="Sylfaen"/>
          <w:i/>
          <w:sz w:val="20"/>
          <w:szCs w:val="20"/>
        </w:rPr>
      </w:pPr>
      <w:r w:rsidRPr="002D10EE">
        <w:rPr>
          <w:rFonts w:ascii="GHEA Grapalat" w:hAnsi="GHEA Grapalat"/>
          <w:i/>
          <w:sz w:val="20"/>
          <w:szCs w:val="20"/>
        </w:rPr>
        <w:lastRenderedPageBreak/>
        <w:t>Утверждено</w:t>
      </w:r>
    </w:p>
    <w:p w:rsidR="00653CBC" w:rsidRPr="002D10EE" w:rsidRDefault="00653CBC" w:rsidP="002D10EE">
      <w:pPr>
        <w:pStyle w:val="BodyText"/>
        <w:widowControl w:val="0"/>
        <w:spacing w:after="0"/>
        <w:ind w:right="-7" w:firstLine="567"/>
        <w:jc w:val="right"/>
        <w:rPr>
          <w:rFonts w:ascii="GHEA Grapalat" w:hAnsi="GHEA Grapalat"/>
          <w:b/>
          <w:spacing w:val="-6"/>
          <w:sz w:val="18"/>
          <w:szCs w:val="18"/>
        </w:rPr>
      </w:pPr>
      <w:r w:rsidRPr="002D10EE">
        <w:rPr>
          <w:rFonts w:ascii="GHEA Grapalat" w:hAnsi="GHEA Grapalat"/>
          <w:sz w:val="20"/>
          <w:szCs w:val="20"/>
        </w:rPr>
        <w:t>Решением Оценочной комиссии</w:t>
      </w:r>
      <w:r w:rsidRPr="002D10EE">
        <w:rPr>
          <w:rFonts w:ascii="GHEA Grapalat" w:hAnsi="GHEA Grapalat" w:cs="Sylfaen"/>
          <w:i/>
          <w:sz w:val="20"/>
          <w:szCs w:val="20"/>
        </w:rPr>
        <w:br/>
      </w:r>
      <w:r w:rsidRPr="002D10EE">
        <w:rPr>
          <w:rFonts w:ascii="GHEA Grapalat" w:hAnsi="GHEA Grapalat"/>
          <w:i/>
          <w:sz w:val="20"/>
          <w:szCs w:val="20"/>
        </w:rPr>
        <w:t xml:space="preserve">запроса котировок под кодом       </w:t>
      </w:r>
      <w:r w:rsidR="00487935">
        <w:rPr>
          <w:rFonts w:ascii="GHEA Grapalat" w:hAnsi="GHEA Grapalat"/>
          <w:i/>
          <w:lang w:val="af-ZA"/>
        </w:rPr>
        <w:t>AMPSH</w:t>
      </w:r>
      <w:r w:rsidR="00487935" w:rsidRPr="00E6597C">
        <w:rPr>
          <w:rFonts w:ascii="GHEA Grapalat" w:hAnsi="GHEA Grapalat"/>
          <w:i/>
          <w:lang w:val="af-ZA"/>
        </w:rPr>
        <w:t>-GHASHDB - 20/1</w:t>
      </w:r>
    </w:p>
    <w:p w:rsidR="00653CBC" w:rsidRPr="002D10EE" w:rsidRDefault="00653CBC" w:rsidP="002D10EE">
      <w:pPr>
        <w:pStyle w:val="BodyText"/>
        <w:widowControl w:val="0"/>
        <w:spacing w:after="0"/>
        <w:ind w:right="-7" w:firstLine="567"/>
        <w:jc w:val="right"/>
        <w:rPr>
          <w:rFonts w:ascii="GHEA Grapalat" w:hAnsi="GHEA Grapalat"/>
          <w:i/>
          <w:sz w:val="20"/>
          <w:szCs w:val="20"/>
        </w:rPr>
      </w:pPr>
      <w:r w:rsidRPr="002D10EE">
        <w:rPr>
          <w:rFonts w:ascii="GHEA Grapalat" w:hAnsi="GHEA Grapalat"/>
          <w:i/>
          <w:sz w:val="20"/>
          <w:szCs w:val="20"/>
        </w:rPr>
        <w:t>№1  от -</w:t>
      </w:r>
      <w:r w:rsidR="00487935">
        <w:rPr>
          <w:rFonts w:ascii="GHEA Grapalat" w:hAnsi="GHEA Grapalat"/>
          <w:i/>
          <w:sz w:val="20"/>
          <w:szCs w:val="20"/>
        </w:rPr>
        <w:t>04</w:t>
      </w:r>
      <w:r w:rsidRPr="002D10EE">
        <w:rPr>
          <w:rFonts w:ascii="GHEA Grapalat" w:hAnsi="GHEA Grapalat"/>
          <w:i/>
          <w:sz w:val="20"/>
          <w:szCs w:val="20"/>
        </w:rPr>
        <w:t>.  0</w:t>
      </w:r>
      <w:r w:rsidR="00487935">
        <w:rPr>
          <w:rFonts w:ascii="GHEA Grapalat" w:hAnsi="GHEA Grapalat"/>
          <w:i/>
          <w:sz w:val="20"/>
          <w:szCs w:val="20"/>
        </w:rPr>
        <w:t>8</w:t>
      </w:r>
      <w:r w:rsidRPr="002D10EE">
        <w:rPr>
          <w:rFonts w:ascii="GHEA Grapalat" w:hAnsi="GHEA Grapalat"/>
          <w:i/>
          <w:sz w:val="20"/>
          <w:szCs w:val="20"/>
        </w:rPr>
        <w:t>,2020г.</w:t>
      </w:r>
    </w:p>
    <w:p w:rsidR="00096865" w:rsidRPr="002D10EE" w:rsidRDefault="0009686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pStyle w:val="BodyText"/>
        <w:widowControl w:val="0"/>
        <w:spacing w:after="160"/>
        <w:ind w:right="-7" w:firstLine="567"/>
        <w:jc w:val="center"/>
        <w:rPr>
          <w:rFonts w:ascii="GHEA Grapalat" w:hAnsi="GHEA Grapalat"/>
          <w:sz w:val="20"/>
          <w:szCs w:val="20"/>
        </w:rPr>
      </w:pPr>
    </w:p>
    <w:p w:rsidR="00096865" w:rsidRPr="002D10EE" w:rsidRDefault="00A76C15" w:rsidP="00B46D58">
      <w:pPr>
        <w:pStyle w:val="BodyText"/>
        <w:widowControl w:val="0"/>
        <w:spacing w:after="160"/>
        <w:ind w:right="-7" w:firstLine="567"/>
        <w:jc w:val="center"/>
        <w:rPr>
          <w:rFonts w:ascii="GHEA Grapalat" w:hAnsi="GHEA Grapalat"/>
          <w:b/>
          <w:sz w:val="20"/>
          <w:szCs w:val="20"/>
        </w:rPr>
      </w:pPr>
      <w:r w:rsidRPr="002D10EE">
        <w:rPr>
          <w:rFonts w:ascii="GHEA Grapalat" w:hAnsi="GHEA Grapalat"/>
          <w:b/>
          <w:sz w:val="20"/>
          <w:szCs w:val="20"/>
        </w:rPr>
        <w:t>"</w:t>
      </w:r>
      <w:r w:rsidR="00653CBC" w:rsidRPr="002D10EE">
        <w:rPr>
          <w:rFonts w:ascii="GHEA Grapalat" w:hAnsi="GHEA Grapalat"/>
          <w:b/>
          <w:sz w:val="20"/>
          <w:szCs w:val="20"/>
        </w:rPr>
        <w:t xml:space="preserve"> АРАРАТСКИЙ ОБЛАСТЬ  РА </w:t>
      </w:r>
      <w:r w:rsidR="00E4122D" w:rsidRPr="00E4122D">
        <w:rPr>
          <w:rFonts w:ascii="GHEA Grapalat" w:hAnsi="GHEA Grapalat"/>
          <w:b/>
          <w:sz w:val="20"/>
          <w:szCs w:val="20"/>
        </w:rPr>
        <w:t xml:space="preserve">ТАПЕРАКАН </w:t>
      </w:r>
      <w:r w:rsidR="00653CBC" w:rsidRPr="002D10EE">
        <w:rPr>
          <w:rFonts w:ascii="GHEA Grapalat" w:hAnsi="GHEA Grapalat"/>
          <w:b/>
          <w:sz w:val="20"/>
          <w:szCs w:val="20"/>
        </w:rPr>
        <w:t xml:space="preserve">МУНИЦИПАЛИТЕТ </w:t>
      </w:r>
      <w:r w:rsidRPr="002D10EE">
        <w:rPr>
          <w:rFonts w:ascii="GHEA Grapalat" w:hAnsi="GHEA Grapalat"/>
          <w:b/>
          <w:sz w:val="20"/>
          <w:szCs w:val="20"/>
        </w:rPr>
        <w:t>"</w:t>
      </w:r>
    </w:p>
    <w:p w:rsidR="00096865" w:rsidRPr="002D10EE" w:rsidRDefault="0009686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pStyle w:val="BodyText"/>
        <w:widowControl w:val="0"/>
        <w:spacing w:after="160"/>
        <w:ind w:right="-7" w:firstLine="567"/>
        <w:jc w:val="center"/>
        <w:rPr>
          <w:rFonts w:ascii="GHEA Grapalat" w:hAnsi="GHEA Grapalat"/>
          <w:sz w:val="20"/>
          <w:szCs w:val="20"/>
        </w:rPr>
      </w:pPr>
    </w:p>
    <w:p w:rsidR="00096865" w:rsidRPr="002D10EE" w:rsidRDefault="000763E5" w:rsidP="00B46D58">
      <w:pPr>
        <w:pStyle w:val="BodyText"/>
        <w:widowControl w:val="0"/>
        <w:spacing w:after="160"/>
        <w:ind w:right="-7" w:firstLine="567"/>
        <w:jc w:val="center"/>
        <w:rPr>
          <w:rFonts w:ascii="GHEA Grapalat" w:hAnsi="GHEA Grapalat" w:cs="Sylfaen"/>
          <w:sz w:val="20"/>
          <w:szCs w:val="20"/>
        </w:rPr>
      </w:pPr>
      <w:r w:rsidRPr="002D10EE">
        <w:rPr>
          <w:rFonts w:ascii="GHEA Grapalat" w:hAnsi="GHEA Grapalat"/>
          <w:sz w:val="20"/>
          <w:szCs w:val="20"/>
        </w:rPr>
        <w:t>ПРИГЛАШЕНИ</w:t>
      </w:r>
      <w:r w:rsidR="00096865" w:rsidRPr="002D10EE">
        <w:rPr>
          <w:rFonts w:ascii="GHEA Grapalat" w:hAnsi="GHEA Grapalat"/>
          <w:sz w:val="20"/>
          <w:szCs w:val="20"/>
        </w:rPr>
        <w:t>Е</w:t>
      </w:r>
    </w:p>
    <w:p w:rsidR="00096865" w:rsidRPr="002D10EE" w:rsidRDefault="00096865" w:rsidP="00B46D58">
      <w:pPr>
        <w:pStyle w:val="BodyText"/>
        <w:widowControl w:val="0"/>
        <w:spacing w:after="160"/>
        <w:ind w:right="-7" w:firstLine="567"/>
        <w:jc w:val="center"/>
        <w:rPr>
          <w:rFonts w:ascii="GHEA Grapalat" w:hAnsi="GHEA Grapalat" w:cs="Sylfaen"/>
          <w:sz w:val="20"/>
          <w:szCs w:val="20"/>
        </w:rPr>
      </w:pPr>
    </w:p>
    <w:p w:rsidR="00096865" w:rsidRPr="002D10EE" w:rsidRDefault="00096865" w:rsidP="00B46D58">
      <w:pPr>
        <w:pStyle w:val="BodyText"/>
        <w:widowControl w:val="0"/>
        <w:spacing w:after="160"/>
        <w:ind w:right="-7" w:firstLine="567"/>
        <w:jc w:val="center"/>
        <w:rPr>
          <w:rFonts w:ascii="GHEA Grapalat" w:hAnsi="GHEA Grapalat" w:cs="Sylfaen"/>
          <w:sz w:val="20"/>
          <w:szCs w:val="20"/>
        </w:rPr>
      </w:pPr>
    </w:p>
    <w:p w:rsidR="00CE0D95" w:rsidRPr="00487935" w:rsidRDefault="00487935" w:rsidP="00B46D58">
      <w:pPr>
        <w:pStyle w:val="BodyText"/>
        <w:widowControl w:val="0"/>
        <w:spacing w:after="160"/>
        <w:ind w:right="-7" w:firstLine="567"/>
        <w:jc w:val="center"/>
        <w:rPr>
          <w:rFonts w:ascii="GHEA Grapalat" w:hAnsi="GHEA Grapalat"/>
          <w:sz w:val="20"/>
          <w:szCs w:val="20"/>
          <w:lang w:val="af-ZA"/>
        </w:rPr>
      </w:pPr>
      <w:r w:rsidRPr="00487935">
        <w:rPr>
          <w:rFonts w:ascii="GHEA Grapalat" w:hAnsi="GHEA Grapalat"/>
          <w:sz w:val="22"/>
          <w:szCs w:val="22"/>
        </w:rPr>
        <w:t>ДЛЯ НЕОБХОДИМОСТИ «ОБЩИНЫ АРАРАТ МАРЗ МУНИЦИПАЛИТЕТ АРМЕНИИ» ДЛЯ ОБЪЕКТА «СТАНЦИЯ ОЧИСТКИ СТРОИТЕЛЬНЫХ ОТХОДОВ»</w:t>
      </w:r>
    </w:p>
    <w:p w:rsidR="006534BD" w:rsidRPr="006534BD" w:rsidRDefault="006534BD" w:rsidP="006534BD">
      <w:pPr>
        <w:widowControl w:val="0"/>
        <w:spacing w:after="160"/>
        <w:ind w:right="-7" w:firstLine="567"/>
        <w:jc w:val="center"/>
        <w:rPr>
          <w:rFonts w:ascii="GHEA Grapalat" w:hAnsi="GHEA Grapalat"/>
          <w:b/>
          <w:sz w:val="20"/>
          <w:szCs w:val="20"/>
        </w:rPr>
      </w:pPr>
      <w:r w:rsidRPr="006534BD">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CE0D95" w:rsidRPr="002D10EE" w:rsidRDefault="00CE0D95" w:rsidP="00B46D58">
      <w:pPr>
        <w:pStyle w:val="BodyText"/>
        <w:widowControl w:val="0"/>
        <w:spacing w:after="160"/>
        <w:ind w:right="-7" w:firstLine="567"/>
        <w:jc w:val="center"/>
        <w:rPr>
          <w:rFonts w:ascii="GHEA Grapalat" w:hAnsi="GHEA Grapalat"/>
          <w:sz w:val="20"/>
          <w:szCs w:val="20"/>
        </w:rPr>
      </w:pPr>
    </w:p>
    <w:p w:rsidR="000763E5" w:rsidRPr="002D10EE" w:rsidRDefault="000763E5" w:rsidP="00B46D58">
      <w:pPr>
        <w:rPr>
          <w:rFonts w:ascii="GHEA Grapalat" w:hAnsi="GHEA Grapalat"/>
          <w:sz w:val="20"/>
          <w:szCs w:val="20"/>
        </w:rPr>
      </w:pPr>
      <w:r w:rsidRPr="002D10EE">
        <w:rPr>
          <w:rFonts w:ascii="GHEA Grapalat" w:hAnsi="GHEA Grapalat"/>
          <w:sz w:val="20"/>
          <w:szCs w:val="20"/>
        </w:rPr>
        <w:br w:type="page"/>
      </w:r>
    </w:p>
    <w:p w:rsidR="001A43A4" w:rsidRPr="002D10EE" w:rsidRDefault="00096865" w:rsidP="00B46D58">
      <w:pPr>
        <w:widowControl w:val="0"/>
        <w:spacing w:after="160"/>
        <w:ind w:firstLine="567"/>
        <w:jc w:val="both"/>
        <w:rPr>
          <w:rFonts w:ascii="GHEA Grapalat" w:hAnsi="GHEA Grapalat" w:cs="Sylfaen"/>
          <w:i/>
          <w:sz w:val="20"/>
          <w:szCs w:val="20"/>
        </w:rPr>
      </w:pPr>
      <w:r w:rsidRPr="002D10EE">
        <w:rPr>
          <w:rFonts w:ascii="GHEA Grapalat" w:hAnsi="GHEA Grapalat"/>
          <w:i/>
          <w:sz w:val="20"/>
          <w:szCs w:val="20"/>
        </w:rPr>
        <w:lastRenderedPageBreak/>
        <w:t>Уважаемый участник, прежде чем составить и подать заявку просим Вас</w:t>
      </w:r>
      <w:r w:rsidR="001D209D" w:rsidRPr="002D10EE">
        <w:rPr>
          <w:rFonts w:ascii="Courier New" w:hAnsi="Courier New" w:cs="Courier New"/>
          <w:i/>
          <w:sz w:val="20"/>
          <w:szCs w:val="20"/>
          <w:lang w:val="en-US"/>
        </w:rPr>
        <w:t> </w:t>
      </w:r>
      <w:r w:rsidRPr="002D10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2D10EE" w:rsidRDefault="00D50690">
      <w:pPr>
        <w:rPr>
          <w:rFonts w:ascii="GHEA Grapalat" w:hAnsi="GHEA Grapalat"/>
          <w:b/>
          <w:sz w:val="20"/>
          <w:szCs w:val="20"/>
        </w:rPr>
      </w:pPr>
      <w:r w:rsidRPr="002D10EE">
        <w:rPr>
          <w:rFonts w:ascii="GHEA Grapalat" w:hAnsi="GHEA Grapalat"/>
          <w:b/>
          <w:sz w:val="20"/>
          <w:szCs w:val="20"/>
        </w:rPr>
        <w:br w:type="page"/>
      </w:r>
    </w:p>
    <w:p w:rsidR="00160AE4" w:rsidRPr="002D10EE"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lastRenderedPageBreak/>
        <w:t>СОДЕРЖАНИЕ</w:t>
      </w:r>
    </w:p>
    <w:p w:rsidR="00160AE4" w:rsidRPr="002D10EE" w:rsidRDefault="00160AE4" w:rsidP="00B46D58">
      <w:pPr>
        <w:widowControl w:val="0"/>
        <w:spacing w:after="160"/>
        <w:ind w:firstLine="567"/>
        <w:jc w:val="center"/>
        <w:rPr>
          <w:rFonts w:ascii="GHEA Grapalat" w:hAnsi="GHEA Grapalat"/>
          <w:i/>
          <w:sz w:val="20"/>
          <w:szCs w:val="20"/>
        </w:rPr>
      </w:pPr>
    </w:p>
    <w:p w:rsidR="00E4122D" w:rsidRPr="00E4122D" w:rsidRDefault="00E4122D" w:rsidP="00E4122D">
      <w:pPr>
        <w:widowControl w:val="0"/>
        <w:spacing w:after="160"/>
        <w:jc w:val="center"/>
        <w:rPr>
          <w:rFonts w:ascii="GHEA Grapalat" w:hAnsi="GHEA Grapalat"/>
          <w:sz w:val="20"/>
          <w:szCs w:val="20"/>
        </w:rPr>
      </w:pPr>
      <w:r w:rsidRPr="00E4122D">
        <w:rPr>
          <w:rFonts w:ascii="GHEA Grapalat" w:hAnsi="GHEA Grapalat"/>
          <w:sz w:val="20"/>
          <w:szCs w:val="20"/>
        </w:rPr>
        <w:t xml:space="preserve">НА ЗАПРОС </w:t>
      </w:r>
      <w:r w:rsidR="00487935" w:rsidRPr="00487935">
        <w:rPr>
          <w:rFonts w:ascii="GHEA Grapalat" w:hAnsi="GHEA Grapalat"/>
          <w:sz w:val="20"/>
          <w:szCs w:val="20"/>
        </w:rPr>
        <w:t>ДЛЯ НЕОБХОДИМОСТИ «ОБЩИНЫ АРАРАТ МАРЗ МУНИЦИПАЛИТЕТ АРМЕНИИ» ДЛЯ ОБЪЕКТА «СТАНЦИЯ ОЧИСТКИ СТРОИТЕЛЬНЫХ ОТХОДОВ»</w:t>
      </w:r>
      <w:r w:rsidRPr="00E4122D">
        <w:rPr>
          <w:rFonts w:ascii="GHEA Grapalat" w:hAnsi="GHEA Grapalat"/>
          <w:sz w:val="20"/>
          <w:szCs w:val="20"/>
        </w:rPr>
        <w:t>"</w:t>
      </w:r>
    </w:p>
    <w:p w:rsidR="00653CBC" w:rsidRPr="008F7CEF" w:rsidRDefault="00160AE4" w:rsidP="00E4122D">
      <w:pPr>
        <w:widowControl w:val="0"/>
        <w:spacing w:after="160"/>
        <w:jc w:val="center"/>
        <w:rPr>
          <w:rFonts w:ascii="GHEA Grapalat" w:hAnsi="GHEA Grapalat"/>
          <w:b/>
          <w:sz w:val="20"/>
          <w:szCs w:val="20"/>
        </w:rPr>
      </w:pPr>
      <w:r w:rsidRPr="002D10EE">
        <w:rPr>
          <w:rFonts w:ascii="GHEA Grapalat" w:hAnsi="GHEA Grapalat"/>
          <w:b/>
          <w:sz w:val="20"/>
          <w:szCs w:val="20"/>
        </w:rPr>
        <w:t xml:space="preserve">ПРИГЛАШЕНИЯ НА </w:t>
      </w:r>
      <w:r w:rsidR="00653CBC" w:rsidRPr="002D10EE">
        <w:rPr>
          <w:rFonts w:ascii="GHEA Grapalat" w:hAnsi="GHEA Grapalat"/>
          <w:b/>
          <w:sz w:val="20"/>
          <w:szCs w:val="20"/>
        </w:rPr>
        <w:t xml:space="preserve"> ЗАПРОСЕ КАТИРОВОК </w:t>
      </w:r>
    </w:p>
    <w:p w:rsidR="00096865" w:rsidRPr="002D10EE" w:rsidRDefault="00160AE4" w:rsidP="00B46D58">
      <w:pPr>
        <w:widowControl w:val="0"/>
        <w:spacing w:after="160"/>
        <w:jc w:val="center"/>
        <w:rPr>
          <w:rFonts w:ascii="GHEA Grapalat" w:hAnsi="GHEA Grapalat"/>
          <w:i/>
          <w:sz w:val="20"/>
          <w:szCs w:val="20"/>
        </w:rPr>
      </w:pPr>
      <w:r w:rsidRPr="002D10EE">
        <w:rPr>
          <w:rFonts w:ascii="GHEA Grapalat" w:hAnsi="GHEA Grapalat"/>
          <w:b/>
          <w:sz w:val="20"/>
          <w:szCs w:val="20"/>
        </w:rPr>
        <w:t>ОБЪЯВЛЕННЫЙ С ЦЕЛЬЮ ПРИОБРЕТЕНИЯ</w:t>
      </w:r>
    </w:p>
    <w:p w:rsidR="00C67E80" w:rsidRPr="002D10EE" w:rsidRDefault="00C67E80" w:rsidP="00B46D58">
      <w:pPr>
        <w:widowControl w:val="0"/>
        <w:spacing w:after="160"/>
        <w:jc w:val="center"/>
        <w:rPr>
          <w:rFonts w:ascii="GHEA Grapalat" w:hAnsi="GHEA Grapalat" w:cs="Sylfaen"/>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ЧАСТЬ I.</w:t>
      </w:r>
    </w:p>
    <w:p w:rsidR="002E069D" w:rsidRPr="002D10EE" w:rsidRDefault="002E069D" w:rsidP="00B46D58">
      <w:pPr>
        <w:widowControl w:val="0"/>
        <w:spacing w:after="160"/>
        <w:jc w:val="center"/>
        <w:rPr>
          <w:rFonts w:ascii="GHEA Grapalat" w:hAnsi="GHEA Grapalat"/>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005C1BF7" w:rsidRPr="002D10EE">
        <w:rPr>
          <w:rFonts w:ascii="GHEA Grapalat" w:hAnsi="GHEA Grapalat"/>
          <w:sz w:val="20"/>
          <w:szCs w:val="20"/>
        </w:rPr>
        <w:tab/>
      </w:r>
      <w:r w:rsidR="00543BAE" w:rsidRPr="002D10EE">
        <w:rPr>
          <w:rFonts w:ascii="GHEA Grapalat" w:hAnsi="GHEA Grapalat"/>
          <w:sz w:val="20"/>
          <w:szCs w:val="20"/>
        </w:rPr>
        <w:t>Характеристика предмета закупки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005D191A" w:rsidRPr="002D10EE">
        <w:rPr>
          <w:rFonts w:ascii="GHEA Grapalat" w:hAnsi="GHEA Grapalat"/>
          <w:sz w:val="20"/>
          <w:szCs w:val="20"/>
        </w:rPr>
        <w:tab/>
      </w:r>
      <w:r w:rsidRPr="002D10EE">
        <w:rPr>
          <w:rFonts w:ascii="GHEA Grapalat" w:hAnsi="GHEA Grapalat"/>
          <w:sz w:val="20"/>
          <w:szCs w:val="20"/>
        </w:rPr>
        <w:t>Требования к праву участника на участие</w:t>
      </w:r>
      <w:r w:rsidR="00543BAE" w:rsidRPr="002D10EE">
        <w:rPr>
          <w:rFonts w:ascii="GHEA Grapalat" w:hAnsi="GHEA Grapalat"/>
          <w:sz w:val="20"/>
          <w:szCs w:val="20"/>
        </w:rPr>
        <w:t xml:space="preserve"> и порядок их оценки</w:t>
      </w:r>
      <w:r w:rsidR="003D0E3C" w:rsidRPr="002D10EE">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D191A" w:rsidRPr="002D10EE">
        <w:rPr>
          <w:rFonts w:ascii="GHEA Grapalat" w:hAnsi="GHEA Grapalat"/>
          <w:sz w:val="20"/>
          <w:szCs w:val="20"/>
        </w:rPr>
        <w:tab/>
      </w:r>
      <w:r w:rsidRPr="002D10EE">
        <w:rPr>
          <w:rFonts w:ascii="GHEA Grapalat" w:hAnsi="GHEA Grapalat"/>
          <w:sz w:val="20"/>
          <w:szCs w:val="20"/>
        </w:rPr>
        <w:t>Разъяснение приглашения и порядок вне</w:t>
      </w:r>
      <w:r w:rsidR="00543BAE" w:rsidRPr="002D10EE">
        <w:rPr>
          <w:rFonts w:ascii="GHEA Grapalat" w:hAnsi="GHEA Grapalat"/>
          <w:sz w:val="20"/>
          <w:szCs w:val="20"/>
        </w:rPr>
        <w:t>сения изменения в приглашение</w:t>
      </w:r>
    </w:p>
    <w:p w:rsidR="00087A30" w:rsidRPr="002D10EE" w:rsidRDefault="00096865"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4.</w:t>
      </w:r>
      <w:r w:rsidR="005D191A" w:rsidRPr="002D10EE">
        <w:rPr>
          <w:rFonts w:ascii="GHEA Grapalat" w:hAnsi="GHEA Grapalat"/>
          <w:sz w:val="20"/>
          <w:szCs w:val="20"/>
        </w:rPr>
        <w:tab/>
      </w:r>
      <w:r w:rsidRPr="002D10EE">
        <w:rPr>
          <w:rFonts w:ascii="GHEA Grapalat" w:hAnsi="GHEA Grapalat"/>
          <w:sz w:val="20"/>
          <w:szCs w:val="20"/>
        </w:rPr>
        <w:t>Порядок подачи заявки</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Ценовое предложение заявки</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6.</w:t>
      </w:r>
      <w:r w:rsidR="005D191A" w:rsidRPr="002D10EE">
        <w:rPr>
          <w:rFonts w:ascii="GHEA Grapalat" w:hAnsi="GHEA Grapalat"/>
          <w:sz w:val="20"/>
          <w:szCs w:val="20"/>
        </w:rPr>
        <w:tab/>
      </w:r>
      <w:r w:rsidRPr="002D10EE">
        <w:rPr>
          <w:rFonts w:ascii="GHEA Grapalat" w:hAnsi="GHEA Grapalat"/>
          <w:sz w:val="20"/>
          <w:szCs w:val="20"/>
        </w:rPr>
        <w:t>Срок действия заявки, порядок внесения</w:t>
      </w:r>
      <w:r w:rsidR="005D191A" w:rsidRPr="002D10EE">
        <w:rPr>
          <w:rFonts w:ascii="GHEA Grapalat" w:hAnsi="GHEA Grapalat"/>
          <w:sz w:val="20"/>
          <w:szCs w:val="20"/>
        </w:rPr>
        <w:t xml:space="preserve"> изменений в заявки и их отзыва</w:t>
      </w:r>
    </w:p>
    <w:p w:rsidR="00096865" w:rsidRPr="002D10EE" w:rsidRDefault="00087A30"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8.</w:t>
      </w:r>
      <w:r w:rsidR="005D191A" w:rsidRPr="002D10EE">
        <w:rPr>
          <w:rFonts w:ascii="GHEA Grapalat" w:hAnsi="GHEA Grapalat"/>
          <w:sz w:val="20"/>
          <w:szCs w:val="20"/>
        </w:rPr>
        <w:tab/>
      </w:r>
      <w:r w:rsidRPr="002D10EE">
        <w:rPr>
          <w:rFonts w:ascii="GHEA Grapalat" w:hAnsi="GHEA Grapalat"/>
          <w:sz w:val="20"/>
          <w:szCs w:val="20"/>
        </w:rPr>
        <w:t>Вскрытие, оц</w:t>
      </w:r>
      <w:r w:rsidR="000B2CFA" w:rsidRPr="002D10EE">
        <w:rPr>
          <w:rFonts w:ascii="GHEA Grapalat" w:hAnsi="GHEA Grapalat"/>
          <w:sz w:val="20"/>
          <w:szCs w:val="20"/>
        </w:rPr>
        <w:t>енка заявок и подведение итогов</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9.</w:t>
      </w:r>
      <w:r w:rsidR="005D191A" w:rsidRPr="002D10EE">
        <w:rPr>
          <w:rFonts w:ascii="GHEA Grapalat" w:hAnsi="GHEA Grapalat"/>
          <w:sz w:val="20"/>
          <w:szCs w:val="20"/>
        </w:rPr>
        <w:tab/>
      </w:r>
      <w:r w:rsidRPr="002D10EE">
        <w:rPr>
          <w:rFonts w:ascii="GHEA Grapalat" w:hAnsi="GHEA Grapalat"/>
          <w:sz w:val="20"/>
          <w:szCs w:val="20"/>
        </w:rPr>
        <w:t>Заключение догово</w:t>
      </w:r>
      <w:r w:rsidR="00543BAE" w:rsidRPr="002D10EE">
        <w:rPr>
          <w:rFonts w:ascii="GHEA Grapalat" w:hAnsi="GHEA Grapalat"/>
          <w:sz w:val="20"/>
          <w:szCs w:val="20"/>
        </w:rPr>
        <w:t>ра</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10.</w:t>
      </w:r>
      <w:r w:rsidR="005D191A" w:rsidRPr="002D10EE">
        <w:rPr>
          <w:rFonts w:ascii="GHEA Grapalat" w:hAnsi="GHEA Grapalat"/>
          <w:sz w:val="20"/>
          <w:szCs w:val="20"/>
        </w:rPr>
        <w:tab/>
      </w:r>
      <w:r w:rsidR="003E1D9D" w:rsidRPr="002D10EE">
        <w:rPr>
          <w:rFonts w:ascii="GHEA Grapalat" w:hAnsi="GHEA Grapalat"/>
          <w:sz w:val="20"/>
          <w:szCs w:val="20"/>
        </w:rPr>
        <w:t xml:space="preserve">Обеспечения </w:t>
      </w:r>
      <w:r w:rsidR="00174DAB" w:rsidRPr="002D10EE">
        <w:rPr>
          <w:rFonts w:ascii="GHEA Grapalat" w:hAnsi="GHEA Grapalat"/>
          <w:sz w:val="20"/>
          <w:szCs w:val="20"/>
        </w:rPr>
        <w:t xml:space="preserve">квалификации  и </w:t>
      </w:r>
      <w:r w:rsidR="00543BAE" w:rsidRPr="002D10EE">
        <w:rPr>
          <w:rFonts w:ascii="GHEA Grapalat" w:hAnsi="GHEA Grapalat"/>
          <w:sz w:val="20"/>
          <w:szCs w:val="20"/>
        </w:rPr>
        <w:t>договора</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11.</w:t>
      </w:r>
      <w:r w:rsidR="005D191A" w:rsidRPr="002D10EE">
        <w:rPr>
          <w:rFonts w:ascii="GHEA Grapalat" w:hAnsi="GHEA Grapalat"/>
          <w:sz w:val="20"/>
          <w:szCs w:val="20"/>
        </w:rPr>
        <w:tab/>
      </w:r>
      <w:r w:rsidRPr="002D10EE">
        <w:rPr>
          <w:rFonts w:ascii="GHEA Grapalat" w:hAnsi="GHEA Grapalat"/>
          <w:sz w:val="20"/>
          <w:szCs w:val="20"/>
        </w:rPr>
        <w:t>Объяв</w:t>
      </w:r>
      <w:r w:rsidR="00543BAE" w:rsidRPr="002D10EE">
        <w:rPr>
          <w:rFonts w:ascii="GHEA Grapalat" w:hAnsi="GHEA Grapalat"/>
          <w:sz w:val="20"/>
          <w:szCs w:val="20"/>
        </w:rPr>
        <w:t>ление процедуры несостоявшейся</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12.</w:t>
      </w:r>
      <w:r w:rsidR="005D191A" w:rsidRPr="002D10EE">
        <w:rPr>
          <w:rFonts w:ascii="GHEA Grapalat" w:hAnsi="GHEA Grapalat"/>
          <w:sz w:val="20"/>
          <w:szCs w:val="20"/>
        </w:rPr>
        <w:tab/>
      </w:r>
      <w:r w:rsidRPr="002D10EE">
        <w:rPr>
          <w:rFonts w:ascii="GHEA Grapalat" w:hAnsi="GHEA Grapalat"/>
          <w:sz w:val="20"/>
          <w:szCs w:val="20"/>
        </w:rPr>
        <w:t>Право участника и порядок обжалования им действий и (или) принятых решений</w:t>
      </w:r>
      <w:r w:rsidR="00543BAE" w:rsidRPr="002D10EE">
        <w:rPr>
          <w:rFonts w:ascii="GHEA Grapalat" w:hAnsi="GHEA Grapalat"/>
          <w:sz w:val="20"/>
          <w:szCs w:val="20"/>
        </w:rPr>
        <w:t>, связанных с процессом закупки</w:t>
      </w:r>
    </w:p>
    <w:p w:rsidR="00520F57" w:rsidRPr="002D10EE" w:rsidRDefault="00520F57" w:rsidP="00B46D58">
      <w:pPr>
        <w:widowControl w:val="0"/>
        <w:spacing w:after="160"/>
        <w:jc w:val="center"/>
        <w:rPr>
          <w:rFonts w:ascii="GHEA Grapalat" w:hAnsi="GHEA Grapalat"/>
          <w:b/>
          <w:sz w:val="20"/>
          <w:szCs w:val="20"/>
        </w:rPr>
      </w:pPr>
    </w:p>
    <w:p w:rsidR="00520F57" w:rsidRPr="002D10EE" w:rsidRDefault="00520F57" w:rsidP="00B46D58">
      <w:pPr>
        <w:widowControl w:val="0"/>
        <w:spacing w:after="160"/>
        <w:jc w:val="center"/>
        <w:rPr>
          <w:rFonts w:ascii="GHEA Grapalat" w:hAnsi="GHEA Grapalat"/>
          <w:b/>
          <w:sz w:val="20"/>
          <w:szCs w:val="20"/>
        </w:rPr>
      </w:pPr>
    </w:p>
    <w:p w:rsidR="008842CE" w:rsidRPr="002D10EE" w:rsidRDefault="00CA590C"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ЧАСТЬ II. </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 ПО ПОДГОТОВКЕ ЗАЯВКИ </w:t>
      </w:r>
      <w:r w:rsidR="00CA590C" w:rsidRPr="002D10EE">
        <w:rPr>
          <w:rFonts w:ascii="GHEA Grapalat" w:hAnsi="GHEA Grapalat"/>
          <w:b/>
          <w:sz w:val="20"/>
          <w:szCs w:val="20"/>
        </w:rPr>
        <w:br/>
      </w:r>
      <w:r w:rsidRPr="002D10EE">
        <w:rPr>
          <w:rFonts w:ascii="GHEA Grapalat" w:hAnsi="GHEA Grapalat"/>
          <w:b/>
          <w:sz w:val="20"/>
          <w:szCs w:val="20"/>
        </w:rPr>
        <w:t xml:space="preserve">НА </w:t>
      </w:r>
      <w:r w:rsidR="00653CBC" w:rsidRPr="002D10EE">
        <w:rPr>
          <w:rFonts w:ascii="GHEA Grapalat" w:hAnsi="GHEA Grapalat"/>
          <w:b/>
          <w:sz w:val="20"/>
          <w:szCs w:val="20"/>
        </w:rPr>
        <w:t>ЗАПРОС КАТИРОВОК</w:t>
      </w:r>
    </w:p>
    <w:p w:rsidR="00520F57" w:rsidRPr="002D10EE" w:rsidRDefault="00520F57" w:rsidP="00B46D58">
      <w:pPr>
        <w:widowControl w:val="0"/>
        <w:spacing w:after="160"/>
        <w:jc w:val="center"/>
        <w:rPr>
          <w:rFonts w:ascii="GHEA Grapalat" w:hAnsi="GHEA Grapalat"/>
          <w:b/>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Pr="002D10EE">
        <w:rPr>
          <w:rFonts w:ascii="GHEA Grapalat" w:hAnsi="GHEA Grapalat"/>
          <w:sz w:val="20"/>
          <w:szCs w:val="20"/>
        </w:rPr>
        <w:tab/>
        <w:t>Общ</w:t>
      </w:r>
      <w:r w:rsidR="00543BAE" w:rsidRPr="002D10EE">
        <w:rPr>
          <w:rFonts w:ascii="GHEA Grapalat" w:hAnsi="GHEA Grapalat"/>
          <w:sz w:val="20"/>
          <w:szCs w:val="20"/>
        </w:rPr>
        <w:t>ие положения</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Pr="002D10EE">
        <w:rPr>
          <w:rFonts w:ascii="GHEA Grapalat" w:hAnsi="GHEA Grapalat"/>
          <w:sz w:val="20"/>
          <w:szCs w:val="20"/>
        </w:rPr>
        <w:tab/>
        <w:t>Заявка на процедуру</w:t>
      </w:r>
    </w:p>
    <w:p w:rsidR="0061522D" w:rsidRPr="002D10EE" w:rsidRDefault="00450C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43BAE" w:rsidRPr="002D10EE">
        <w:rPr>
          <w:rFonts w:ascii="GHEA Grapalat" w:hAnsi="GHEA Grapalat"/>
          <w:sz w:val="20"/>
          <w:szCs w:val="20"/>
        </w:rPr>
        <w:t>.</w:t>
      </w:r>
      <w:r w:rsidR="00543BAE" w:rsidRPr="002D10EE">
        <w:rPr>
          <w:rFonts w:ascii="GHEA Grapalat" w:hAnsi="GHEA Grapalat"/>
          <w:sz w:val="20"/>
          <w:szCs w:val="20"/>
        </w:rPr>
        <w:tab/>
        <w:t>Приложения № 1-</w:t>
      </w:r>
      <w:r w:rsidR="0049697A" w:rsidRPr="002D10EE">
        <w:rPr>
          <w:rFonts w:ascii="GHEA Grapalat" w:hAnsi="GHEA Grapalat"/>
          <w:sz w:val="20"/>
          <w:szCs w:val="20"/>
        </w:rPr>
        <w:t>7</w:t>
      </w:r>
    </w:p>
    <w:p w:rsidR="00E17B7F" w:rsidRPr="002D10EE" w:rsidRDefault="00E17B7F" w:rsidP="00653CBC">
      <w:pPr>
        <w:rPr>
          <w:rFonts w:ascii="GHEA Grapalat" w:hAnsi="GHEA Grapalat"/>
          <w:spacing w:val="-6"/>
          <w:sz w:val="20"/>
          <w:szCs w:val="20"/>
        </w:rPr>
      </w:pPr>
      <w:r w:rsidRPr="002D10EE">
        <w:rPr>
          <w:rFonts w:ascii="GHEA Grapalat" w:hAnsi="GHEA Grapalat"/>
          <w:spacing w:val="-6"/>
          <w:sz w:val="20"/>
          <w:szCs w:val="20"/>
        </w:rPr>
        <w:br w:type="page"/>
      </w:r>
    </w:p>
    <w:p w:rsidR="00096865" w:rsidRPr="002D10EE" w:rsidRDefault="00096865" w:rsidP="00E17B7F">
      <w:pPr>
        <w:widowControl w:val="0"/>
        <w:spacing w:after="160"/>
        <w:ind w:hanging="567"/>
        <w:jc w:val="both"/>
        <w:rPr>
          <w:rFonts w:ascii="GHEA Grapalat" w:hAnsi="GHEA Grapalat"/>
          <w:spacing w:val="-6"/>
          <w:sz w:val="20"/>
          <w:szCs w:val="20"/>
        </w:rPr>
      </w:pPr>
      <w:r w:rsidRPr="002D10EE">
        <w:rPr>
          <w:rFonts w:ascii="GHEA Grapalat" w:hAnsi="GHEA Grapalat"/>
          <w:spacing w:val="-6"/>
          <w:sz w:val="20"/>
          <w:szCs w:val="20"/>
        </w:rPr>
        <w:lastRenderedPageBreak/>
        <w:t>Настоящее Приглашение предоставляется в дополнение к объявлению об</w:t>
      </w:r>
      <w:r w:rsidR="002D10EE">
        <w:rPr>
          <w:rFonts w:ascii="GHEA Grapalat" w:hAnsi="GHEA Grapalat"/>
          <w:spacing w:val="-6"/>
          <w:sz w:val="20"/>
          <w:szCs w:val="20"/>
        </w:rPr>
        <w:t>запросе катировок</w:t>
      </w:r>
      <w:r w:rsidRPr="002D10EE">
        <w:rPr>
          <w:rFonts w:ascii="GHEA Grapalat" w:hAnsi="GHEA Grapalat"/>
          <w:spacing w:val="-6"/>
          <w:sz w:val="20"/>
          <w:szCs w:val="20"/>
        </w:rPr>
        <w:t xml:space="preserve">, проводимом под кодом </w:t>
      </w:r>
      <w:r w:rsidR="006534BD">
        <w:rPr>
          <w:rFonts w:ascii="GHEA Grapalat" w:hAnsi="GHEA Grapalat"/>
          <w:b/>
          <w:spacing w:val="-6"/>
          <w:sz w:val="20"/>
          <w:szCs w:val="20"/>
        </w:rPr>
        <w:t>АМ</w:t>
      </w:r>
      <w:r w:rsidR="00E4122D" w:rsidRPr="00E4122D">
        <w:rPr>
          <w:rFonts w:ascii="GHEA Grapalat" w:hAnsi="GHEA Grapalat"/>
          <w:b/>
          <w:spacing w:val="-6"/>
          <w:sz w:val="20"/>
          <w:szCs w:val="20"/>
        </w:rPr>
        <w:t>Т</w:t>
      </w:r>
      <w:r w:rsidR="00653CBC" w:rsidRPr="002D10EE">
        <w:rPr>
          <w:rFonts w:ascii="GHEA Grapalat" w:hAnsi="GHEA Grapalat"/>
          <w:b/>
          <w:spacing w:val="-6"/>
          <w:sz w:val="20"/>
          <w:szCs w:val="20"/>
        </w:rPr>
        <w:t>М</w:t>
      </w:r>
      <w:r w:rsidRPr="002D10EE">
        <w:rPr>
          <w:rFonts w:ascii="GHEA Grapalat" w:hAnsi="GHEA Grapalat"/>
          <w:b/>
          <w:spacing w:val="-6"/>
          <w:sz w:val="20"/>
          <w:szCs w:val="20"/>
        </w:rPr>
        <w:t>---</w:t>
      </w:r>
      <w:r w:rsidR="00653CBC" w:rsidRPr="002D10EE">
        <w:rPr>
          <w:rFonts w:ascii="GHEA Grapalat" w:hAnsi="GHEA Grapalat"/>
          <w:b/>
          <w:spacing w:val="-6"/>
          <w:sz w:val="20"/>
          <w:szCs w:val="20"/>
        </w:rPr>
        <w:t>GN</w:t>
      </w:r>
      <w:r w:rsidR="00561817" w:rsidRPr="002D10EE">
        <w:rPr>
          <w:rFonts w:ascii="GHEA Grapalat" w:hAnsi="GHEA Grapalat"/>
          <w:b/>
          <w:spacing w:val="-6"/>
          <w:sz w:val="20"/>
          <w:szCs w:val="20"/>
        </w:rPr>
        <w:t>AShDzB</w:t>
      </w:r>
      <w:r w:rsidRPr="002D10EE">
        <w:rPr>
          <w:rFonts w:ascii="GHEA Grapalat" w:hAnsi="GHEA Grapalat"/>
          <w:b/>
          <w:spacing w:val="-6"/>
          <w:sz w:val="20"/>
          <w:szCs w:val="20"/>
        </w:rPr>
        <w:t>---</w:t>
      </w:r>
      <w:r w:rsidR="00653CBC" w:rsidRPr="002D10EE">
        <w:rPr>
          <w:rFonts w:ascii="GHEA Grapalat" w:hAnsi="GHEA Grapalat"/>
          <w:b/>
          <w:spacing w:val="-6"/>
          <w:sz w:val="20"/>
          <w:szCs w:val="20"/>
        </w:rPr>
        <w:t>20</w:t>
      </w:r>
      <w:r w:rsidRPr="002D10EE">
        <w:rPr>
          <w:rFonts w:ascii="GHEA Grapalat" w:hAnsi="GHEA Grapalat"/>
          <w:b/>
          <w:spacing w:val="-6"/>
          <w:sz w:val="20"/>
          <w:szCs w:val="20"/>
        </w:rPr>
        <w:t>/</w:t>
      </w:r>
      <w:r w:rsidR="00653CBC" w:rsidRPr="002D10EE">
        <w:rPr>
          <w:rFonts w:ascii="GHEA Grapalat" w:hAnsi="GHEA Grapalat"/>
          <w:b/>
          <w:spacing w:val="-6"/>
          <w:sz w:val="20"/>
          <w:szCs w:val="20"/>
        </w:rPr>
        <w:t>1</w:t>
      </w:r>
      <w:r w:rsidRPr="002D10EE">
        <w:rPr>
          <w:rFonts w:ascii="GHEA Grapalat" w:hAnsi="GHEA Grapalat"/>
          <w:spacing w:val="-6"/>
          <w:sz w:val="20"/>
          <w:szCs w:val="20"/>
        </w:rPr>
        <w:t>(далее — процедура).</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D10EE">
        <w:rPr>
          <w:rFonts w:ascii="Courier New" w:hAnsi="Courier New" w:cs="Courier New"/>
          <w:sz w:val="20"/>
          <w:szCs w:val="20"/>
          <w:lang w:val="en-US"/>
        </w:rPr>
        <w:t> </w:t>
      </w:r>
      <w:r w:rsidRPr="002D10EE">
        <w:rPr>
          <w:rFonts w:ascii="GHEA Grapalat" w:hAnsi="GHEA Grapalat"/>
          <w:sz w:val="20"/>
          <w:szCs w:val="20"/>
        </w:rPr>
        <w:t>4</w:t>
      </w:r>
      <w:r w:rsidR="006D2DF7" w:rsidRPr="002D10EE">
        <w:rPr>
          <w:rFonts w:ascii="Courier New" w:hAnsi="Courier New" w:cs="Courier New"/>
          <w:sz w:val="20"/>
          <w:szCs w:val="20"/>
          <w:lang w:val="en-US"/>
        </w:rPr>
        <w:t> </w:t>
      </w:r>
      <w:r w:rsidRPr="002D10EE">
        <w:rPr>
          <w:rFonts w:ascii="GHEA Grapalat" w:hAnsi="GHEA Grapalat"/>
          <w:sz w:val="20"/>
          <w:szCs w:val="20"/>
        </w:rPr>
        <w:t>м</w:t>
      </w:r>
      <w:r w:rsidR="00730989" w:rsidRPr="002D10EE">
        <w:rPr>
          <w:rFonts w:ascii="GHEA Grapalat" w:hAnsi="GHEA Grapalat"/>
          <w:sz w:val="20"/>
          <w:szCs w:val="20"/>
        </w:rPr>
        <w:t xml:space="preserve">ая 2017 года (далее — Порядок) </w:t>
      </w:r>
      <w:r w:rsidRPr="002D10EE">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2D10EE">
        <w:rPr>
          <w:rFonts w:ascii="GHEA Grapalat" w:hAnsi="GHEA Grapalat"/>
          <w:b/>
          <w:sz w:val="20"/>
          <w:szCs w:val="20"/>
        </w:rPr>
        <w:t>"</w:t>
      </w:r>
      <w:r w:rsidR="00E4122D" w:rsidRPr="00E4122D">
        <w:rPr>
          <w:rFonts w:ascii="GHEA Grapalat" w:hAnsi="GHEA Grapalat"/>
          <w:b/>
          <w:sz w:val="20"/>
          <w:szCs w:val="20"/>
        </w:rPr>
        <w:t>Таперак</w:t>
      </w:r>
      <w:r w:rsidR="006534BD" w:rsidRPr="006534BD">
        <w:rPr>
          <w:rFonts w:ascii="GHEA Grapalat" w:hAnsi="GHEA Grapalat"/>
          <w:b/>
          <w:sz w:val="20"/>
          <w:szCs w:val="20"/>
        </w:rPr>
        <w:t>ан</w:t>
      </w:r>
      <w:r w:rsidR="004E79F3" w:rsidRPr="002D10EE">
        <w:rPr>
          <w:rFonts w:ascii="GHEA Grapalat" w:hAnsi="GHEA Grapalat"/>
          <w:b/>
          <w:sz w:val="20"/>
          <w:szCs w:val="20"/>
        </w:rPr>
        <w:t xml:space="preserve"> муниципалитет Араратский область РА</w:t>
      </w:r>
      <w:r w:rsidRPr="002D10EE">
        <w:rPr>
          <w:rFonts w:ascii="GHEA Grapalat" w:hAnsi="GHEA Grapalat"/>
          <w:b/>
          <w:sz w:val="20"/>
          <w:szCs w:val="20"/>
        </w:rPr>
        <w:t>"</w:t>
      </w:r>
      <w:r w:rsidRPr="002D10EE">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D10EE" w:rsidRDefault="00096865" w:rsidP="00B46D58">
      <w:pPr>
        <w:widowControl w:val="0"/>
        <w:spacing w:after="160"/>
        <w:ind w:firstLine="567"/>
        <w:jc w:val="both"/>
        <w:rPr>
          <w:rFonts w:ascii="GHEA Grapalat" w:hAnsi="GHEA Grapalat" w:cs="Times Armenian"/>
          <w:sz w:val="20"/>
          <w:szCs w:val="20"/>
        </w:rPr>
      </w:pPr>
      <w:r w:rsidRPr="002D10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4122D" w:rsidRDefault="00A81DD5" w:rsidP="00E4122D">
      <w:pPr>
        <w:jc w:val="center"/>
        <w:rPr>
          <w:rFonts w:ascii="Sylfaen" w:hAnsi="Sylfaen"/>
          <w:i/>
          <w:sz w:val="20"/>
          <w:szCs w:val="20"/>
          <w:u w:val="single"/>
          <w:lang w:val="af-ZA" w:eastAsia="en-US" w:bidi="ar-SA"/>
        </w:rPr>
      </w:pPr>
      <w:r w:rsidRPr="00E4122D">
        <w:rPr>
          <w:rFonts w:ascii="GHEA Grapalat" w:hAnsi="GHEA Grapalat"/>
          <w:sz w:val="20"/>
          <w:szCs w:val="20"/>
        </w:rPr>
        <w:t>Адрес электронной почты секретаря оценочной комиссии "</w:t>
      </w:r>
      <w:r w:rsidR="00E4122D" w:rsidRPr="00E4122D">
        <w:rPr>
          <w:rFonts w:ascii="Sylfaen" w:hAnsi="Sylfaen"/>
          <w:i/>
          <w:sz w:val="20"/>
          <w:szCs w:val="20"/>
          <w:lang w:val="af-ZA" w:eastAsia="en-US" w:bidi="ar-SA"/>
        </w:rPr>
        <w:t>taperakan</w:t>
      </w:r>
      <w:r w:rsidR="00E4122D" w:rsidRPr="00E4122D">
        <w:rPr>
          <w:rFonts w:ascii="Arial" w:hAnsi="Arial" w:cs="Arial"/>
          <w:i/>
          <w:color w:val="333333"/>
          <w:sz w:val="20"/>
          <w:szCs w:val="20"/>
          <w:shd w:val="clear" w:color="auto" w:fill="FFFFFF"/>
          <w:lang w:val="af-ZA" w:eastAsia="en-US" w:bidi="ar-SA"/>
        </w:rPr>
        <w:t>@yandex.ru</w:t>
      </w:r>
      <w:r w:rsidRPr="00E4122D">
        <w:rPr>
          <w:rFonts w:ascii="GHEA Grapalat" w:hAnsi="GHEA Grapalat"/>
          <w:b/>
          <w:sz w:val="20"/>
          <w:szCs w:val="20"/>
        </w:rPr>
        <w:t>".</w:t>
      </w:r>
    </w:p>
    <w:p w:rsidR="00096865" w:rsidRPr="002D10EE" w:rsidRDefault="00F5653D" w:rsidP="00B46D58">
      <w:pPr>
        <w:widowControl w:val="0"/>
        <w:spacing w:after="160"/>
        <w:jc w:val="center"/>
        <w:rPr>
          <w:rFonts w:ascii="GHEA Grapalat" w:hAnsi="GHEA Grapalat"/>
          <w:sz w:val="20"/>
          <w:szCs w:val="20"/>
        </w:rPr>
      </w:pPr>
      <w:r w:rsidRPr="002D10EE">
        <w:rPr>
          <w:rFonts w:ascii="GHEA Grapalat" w:hAnsi="GHEA Grapalat"/>
          <w:sz w:val="20"/>
          <w:szCs w:val="20"/>
        </w:rPr>
        <w:br w:type="page"/>
      </w:r>
      <w:r w:rsidRPr="002D10EE">
        <w:rPr>
          <w:rFonts w:ascii="GHEA Grapalat" w:hAnsi="GHEA Grapalat"/>
          <w:sz w:val="20"/>
          <w:szCs w:val="20"/>
        </w:rPr>
        <w:lastRenderedPageBreak/>
        <w:t>ЧАСТЬ I</w:t>
      </w:r>
    </w:p>
    <w:p w:rsidR="00096865" w:rsidRPr="005F1B18" w:rsidRDefault="00F63BBB" w:rsidP="00B46D58">
      <w:pPr>
        <w:widowControl w:val="0"/>
        <w:spacing w:after="160"/>
        <w:jc w:val="center"/>
        <w:rPr>
          <w:rFonts w:ascii="GHEA Grapalat" w:hAnsi="GHEA Grapalat" w:cs="Sylfaen"/>
          <w:b/>
          <w:sz w:val="20"/>
          <w:szCs w:val="20"/>
        </w:rPr>
      </w:pPr>
      <w:r w:rsidRPr="005F1B18">
        <w:rPr>
          <w:rFonts w:ascii="GHEA Grapalat" w:hAnsi="GHEA Grapalat"/>
          <w:b/>
          <w:sz w:val="20"/>
          <w:szCs w:val="20"/>
        </w:rPr>
        <w:t xml:space="preserve">1. </w:t>
      </w:r>
      <w:r w:rsidR="002B32D6" w:rsidRPr="005F1B18">
        <w:rPr>
          <w:rFonts w:ascii="GHEA Grapalat" w:hAnsi="GHEA Grapalat"/>
          <w:b/>
          <w:sz w:val="20"/>
          <w:szCs w:val="20"/>
        </w:rPr>
        <w:t>ХАРАКТЕРИСТИКА ПРЕДМЕТА ЗАКУПКИ</w:t>
      </w:r>
    </w:p>
    <w:p w:rsidR="00096865" w:rsidRPr="002D10EE"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5F1B18">
        <w:rPr>
          <w:rFonts w:ascii="GHEA Grapalat" w:hAnsi="GHEA Grapalat"/>
          <w:i w:val="0"/>
        </w:rPr>
        <w:t>1.1</w:t>
      </w:r>
      <w:r w:rsidR="008E6E51" w:rsidRPr="005F1B18">
        <w:rPr>
          <w:rFonts w:ascii="GHEA Grapalat" w:hAnsi="GHEA Grapalat"/>
          <w:i w:val="0"/>
        </w:rPr>
        <w:t>.</w:t>
      </w:r>
      <w:r w:rsidR="00F63BBB" w:rsidRPr="005F1B18">
        <w:rPr>
          <w:rFonts w:ascii="GHEA Grapalat" w:hAnsi="GHEA Grapalat"/>
          <w:i w:val="0"/>
        </w:rPr>
        <w:tab/>
      </w:r>
      <w:r w:rsidRPr="005F1B18">
        <w:rPr>
          <w:rFonts w:ascii="GHEA Grapalat" w:hAnsi="GHEA Grapalat"/>
          <w:i w:val="0"/>
        </w:rPr>
        <w:t xml:space="preserve">Предметом закупки является </w:t>
      </w:r>
      <w:r w:rsidRPr="006534BD">
        <w:rPr>
          <w:rFonts w:ascii="GHEA Grapalat" w:hAnsi="GHEA Grapalat"/>
          <w:i w:val="0"/>
        </w:rPr>
        <w:t>приобретение "</w:t>
      </w:r>
      <w:r w:rsidR="00487935" w:rsidRPr="00487935">
        <w:t xml:space="preserve"> </w:t>
      </w:r>
      <w:r w:rsidR="00487935" w:rsidRPr="00487935">
        <w:rPr>
          <w:rFonts w:ascii="GHEA Grapalat" w:hAnsi="GHEA Grapalat"/>
          <w:i w:val="0"/>
          <w:lang w:eastAsia="en-US" w:bidi="ar-SA"/>
        </w:rPr>
        <w:t>Приобретение строительных работ для нужд общины ПСЖак Араратской области РА для нужд очистных сооружений (далее - работы), сгруппированных в долю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2D10EE" w:rsidTr="004E0B7B">
        <w:trPr>
          <w:jc w:val="center"/>
        </w:trPr>
        <w:tc>
          <w:tcPr>
            <w:tcW w:w="1530" w:type="dxa"/>
            <w:vAlign w:val="center"/>
          </w:tcPr>
          <w:p w:rsidR="00096865" w:rsidRPr="002D10EE" w:rsidRDefault="00096865" w:rsidP="00B46D58">
            <w:pPr>
              <w:pStyle w:val="BodyTextIndent2"/>
              <w:widowControl w:val="0"/>
              <w:spacing w:after="120" w:line="240" w:lineRule="auto"/>
              <w:ind w:firstLine="0"/>
              <w:jc w:val="center"/>
              <w:rPr>
                <w:rFonts w:ascii="GHEA Grapalat" w:hAnsi="GHEA Grapalat"/>
                <w:b/>
                <w:bCs/>
                <w:i/>
                <w:iCs/>
              </w:rPr>
            </w:pPr>
            <w:r w:rsidRPr="002D10EE">
              <w:rPr>
                <w:rFonts w:ascii="GHEA Grapalat" w:hAnsi="GHEA Grapalat"/>
                <w:b/>
                <w:i/>
              </w:rPr>
              <w:t>Номера лотов</w:t>
            </w:r>
          </w:p>
        </w:tc>
        <w:tc>
          <w:tcPr>
            <w:tcW w:w="7704" w:type="dxa"/>
            <w:vAlign w:val="center"/>
          </w:tcPr>
          <w:p w:rsidR="00096865" w:rsidRPr="002D10EE" w:rsidRDefault="00096865" w:rsidP="00B46D58">
            <w:pPr>
              <w:pStyle w:val="BodyTextIndent2"/>
              <w:widowControl w:val="0"/>
              <w:spacing w:after="120" w:line="240" w:lineRule="auto"/>
              <w:ind w:firstLine="0"/>
              <w:jc w:val="center"/>
              <w:rPr>
                <w:rFonts w:ascii="GHEA Grapalat" w:hAnsi="GHEA Grapalat"/>
                <w:b/>
                <w:bCs/>
                <w:i/>
                <w:iCs/>
              </w:rPr>
            </w:pPr>
            <w:r w:rsidRPr="002D10EE">
              <w:rPr>
                <w:rFonts w:ascii="GHEA Grapalat" w:hAnsi="GHEA Grapalat"/>
                <w:b/>
                <w:i/>
              </w:rPr>
              <w:t>Наименование лота</w:t>
            </w:r>
          </w:p>
        </w:tc>
      </w:tr>
      <w:tr w:rsidR="004E79F3" w:rsidRPr="002D10EE" w:rsidTr="004E0B7B">
        <w:trPr>
          <w:jc w:val="center"/>
        </w:trPr>
        <w:tc>
          <w:tcPr>
            <w:tcW w:w="1530" w:type="dxa"/>
            <w:vAlign w:val="center"/>
          </w:tcPr>
          <w:p w:rsidR="004E79F3" w:rsidRPr="002D10EE" w:rsidRDefault="004E79F3" w:rsidP="00B46D58">
            <w:pPr>
              <w:pStyle w:val="BodyTextIndent2"/>
              <w:widowControl w:val="0"/>
              <w:spacing w:after="120" w:line="240" w:lineRule="auto"/>
              <w:ind w:firstLine="0"/>
              <w:jc w:val="center"/>
              <w:rPr>
                <w:rFonts w:ascii="GHEA Grapalat" w:hAnsi="GHEA Grapalat"/>
              </w:rPr>
            </w:pPr>
            <w:r w:rsidRPr="002D10EE">
              <w:rPr>
                <w:rFonts w:ascii="GHEA Grapalat" w:hAnsi="GHEA Grapalat"/>
              </w:rPr>
              <w:t>1</w:t>
            </w:r>
          </w:p>
        </w:tc>
        <w:tc>
          <w:tcPr>
            <w:tcW w:w="7704" w:type="dxa"/>
            <w:vAlign w:val="center"/>
          </w:tcPr>
          <w:p w:rsidR="004E79F3" w:rsidRPr="002D10EE" w:rsidRDefault="00487935" w:rsidP="00B229B3">
            <w:pPr>
              <w:pStyle w:val="BodyTextIndent2"/>
              <w:widowControl w:val="0"/>
              <w:spacing w:after="120" w:line="240" w:lineRule="auto"/>
              <w:ind w:firstLine="0"/>
              <w:rPr>
                <w:rFonts w:ascii="GHEA Grapalat" w:hAnsi="GHEA Grapalat"/>
                <w:u w:val="single"/>
                <w:vertAlign w:val="subscript"/>
              </w:rPr>
            </w:pPr>
            <w:r w:rsidRPr="00487935">
              <w:rPr>
                <w:rFonts w:ascii="GHEA Grapalat" w:hAnsi="GHEA Grapalat"/>
                <w:u w:val="single"/>
              </w:rPr>
              <w:t>Строительство очистных сооружений для нужд поселка ПСЖак.</w:t>
            </w:r>
          </w:p>
        </w:tc>
      </w:tr>
    </w:tbl>
    <w:p w:rsidR="00096865" w:rsidRPr="002D10EE" w:rsidRDefault="00816505" w:rsidP="00B46D58">
      <w:pPr>
        <w:pStyle w:val="BodyTextIndent2"/>
        <w:widowControl w:val="0"/>
        <w:spacing w:after="160" w:line="240" w:lineRule="auto"/>
        <w:ind w:firstLine="567"/>
        <w:rPr>
          <w:rFonts w:ascii="GHEA Grapalat" w:hAnsi="GHEA Grapalat"/>
        </w:rPr>
      </w:pPr>
      <w:r w:rsidRPr="002D10EE">
        <w:rPr>
          <w:rFonts w:ascii="GHEA Grapalat" w:hAnsi="GHEA Grapalat"/>
        </w:rPr>
        <w:t xml:space="preserve">Технические характеристики </w:t>
      </w:r>
      <w:r w:rsidR="00EE6232" w:rsidRPr="002D10EE">
        <w:rPr>
          <w:rFonts w:ascii="GHEA Grapalat" w:hAnsi="GHEA Grapalat"/>
        </w:rPr>
        <w:t>работы</w:t>
      </w:r>
      <w:r w:rsidRPr="002D10E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D10EE">
        <w:rPr>
          <w:rFonts w:ascii="GHEA Grapalat" w:hAnsi="GHEA Grapalat"/>
        </w:rPr>
        <w:t xml:space="preserve">6 </w:t>
      </w:r>
      <w:r w:rsidRPr="002D10EE">
        <w:rPr>
          <w:rFonts w:ascii="GHEA Grapalat" w:hAnsi="GHEA Grapalat"/>
        </w:rPr>
        <w:t>к настоящему Приглашению.</w:t>
      </w:r>
    </w:p>
    <w:p w:rsidR="00096865" w:rsidRPr="002D10EE" w:rsidRDefault="00096865" w:rsidP="00B46D58">
      <w:pPr>
        <w:widowControl w:val="0"/>
        <w:spacing w:after="160"/>
        <w:ind w:firstLine="567"/>
        <w:jc w:val="center"/>
        <w:rPr>
          <w:rFonts w:ascii="GHEA Grapalat" w:hAnsi="GHEA Grapalat" w:cs="Sylfaen"/>
          <w:i/>
          <w:sz w:val="20"/>
          <w:szCs w:val="20"/>
        </w:rPr>
      </w:pPr>
    </w:p>
    <w:p w:rsidR="00096865" w:rsidRPr="002D10EE" w:rsidRDefault="00693101" w:rsidP="00B46D58">
      <w:pPr>
        <w:widowControl w:val="0"/>
        <w:spacing w:after="160"/>
        <w:jc w:val="center"/>
        <w:rPr>
          <w:rFonts w:ascii="GHEA Grapalat" w:hAnsi="GHEA Grapalat"/>
          <w:b/>
          <w:sz w:val="20"/>
          <w:szCs w:val="20"/>
        </w:rPr>
      </w:pPr>
      <w:r w:rsidRPr="002D10EE">
        <w:rPr>
          <w:rFonts w:ascii="GHEA Grapalat" w:hAnsi="GHEA Grapalat"/>
          <w:b/>
          <w:sz w:val="20"/>
          <w:szCs w:val="20"/>
        </w:rPr>
        <w:t>2.</w:t>
      </w:r>
      <w:r w:rsidR="002B32D6" w:rsidRPr="002D10EE">
        <w:rPr>
          <w:rFonts w:ascii="GHEA Grapalat" w:hAnsi="GHEA Grapalat"/>
          <w:b/>
          <w:sz w:val="20"/>
          <w:szCs w:val="20"/>
        </w:rPr>
        <w:t xml:space="preserve"> ТРЕБОВАНИЯ К ПРАВУ УЧАСТНИКА НА УЧАСТИЕ, </w:t>
      </w:r>
      <w:r w:rsidRPr="002D10EE">
        <w:rPr>
          <w:rFonts w:ascii="GHEA Grapalat" w:hAnsi="GHEA Grapalat"/>
          <w:b/>
          <w:sz w:val="20"/>
          <w:szCs w:val="20"/>
        </w:rPr>
        <w:br/>
      </w:r>
      <w:r w:rsidR="002B32D6" w:rsidRPr="002D10EE">
        <w:rPr>
          <w:rFonts w:ascii="GHEA Grapalat" w:hAnsi="GHEA Grapalat"/>
          <w:b/>
          <w:sz w:val="20"/>
          <w:szCs w:val="20"/>
        </w:rPr>
        <w:t xml:space="preserve">КВАЛИФИКАЦИОННЫЕ КРИТЕРИИ И ПОРЯДОК ИХ ОЦЕНКИ </w:t>
      </w:r>
    </w:p>
    <w:p w:rsidR="00753E6E"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rPr>
        <w:t>2.1</w:t>
      </w:r>
      <w:r w:rsidR="008E6E51" w:rsidRPr="002D10EE">
        <w:rPr>
          <w:rFonts w:ascii="GHEA Grapalat" w:hAnsi="GHEA Grapalat"/>
          <w:sz w:val="20"/>
          <w:szCs w:val="20"/>
        </w:rPr>
        <w:t>.</w:t>
      </w:r>
      <w:r w:rsidRPr="002D10EE">
        <w:rPr>
          <w:rFonts w:ascii="GHEA Grapalat" w:hAnsi="GHEA Grapalat"/>
          <w:sz w:val="20"/>
          <w:szCs w:val="20"/>
        </w:rPr>
        <w:t>В настоящей процедуре не имеют права участвовать лица:</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1)которые на день подачи заявки в судебном порядке признаны банкротом; </w:t>
      </w:r>
    </w:p>
    <w:p w:rsidR="00753E6E" w:rsidRPr="002D10EE" w:rsidRDefault="00753E6E" w:rsidP="004E79F3">
      <w:pPr>
        <w:widowControl w:val="0"/>
        <w:tabs>
          <w:tab w:val="left" w:pos="1134"/>
          <w:tab w:val="left" w:pos="7200"/>
        </w:tabs>
        <w:jc w:val="both"/>
        <w:rPr>
          <w:rFonts w:ascii="GHEA Grapalat" w:hAnsi="GHEA Grapalat"/>
          <w:sz w:val="20"/>
          <w:szCs w:val="20"/>
        </w:rPr>
      </w:pPr>
      <w:r w:rsidRPr="002D10EE">
        <w:rPr>
          <w:rFonts w:ascii="GHEA Grapalat" w:hAnsi="GHEA Grapalat"/>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2D10EE">
        <w:rPr>
          <w:rFonts w:ascii="Courier New" w:hAnsi="Courier New" w:cs="Courier New"/>
          <w:sz w:val="20"/>
          <w:szCs w:val="20"/>
          <w:lang w:val="en-US"/>
        </w:rPr>
        <w:t> </w:t>
      </w:r>
      <w:r w:rsidRPr="002D10E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2D10EE">
        <w:rPr>
          <w:rFonts w:ascii="Courier New" w:hAnsi="Courier New" w:cs="Courier New"/>
          <w:sz w:val="20"/>
          <w:szCs w:val="20"/>
          <w:lang w:val="en-US"/>
        </w:rPr>
        <w:t> </w:t>
      </w:r>
      <w:r w:rsidRPr="002D10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D10EE">
        <w:rPr>
          <w:rFonts w:ascii="GHEA Grapalat" w:hAnsi="GHEA Grapalat"/>
          <w:sz w:val="20"/>
          <w:szCs w:val="20"/>
        </w:rPr>
        <w:t>гашена;</w:t>
      </w:r>
    </w:p>
    <w:p w:rsidR="00753E6E" w:rsidRPr="002D10EE" w:rsidRDefault="00753E6E" w:rsidP="004E79F3">
      <w:pPr>
        <w:widowControl w:val="0"/>
        <w:tabs>
          <w:tab w:val="left" w:pos="1134"/>
        </w:tabs>
        <w:ind w:hanging="567"/>
        <w:jc w:val="both"/>
        <w:rPr>
          <w:rFonts w:ascii="GHEA Grapalat" w:hAnsi="GHEA Grapalat"/>
          <w:sz w:val="20"/>
          <w:szCs w:val="20"/>
        </w:rPr>
      </w:pPr>
      <w:r w:rsidRPr="002D10EE">
        <w:rPr>
          <w:rFonts w:ascii="GHEA Grapalat" w:hAnsi="GHEA Grapalat"/>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D10EE">
        <w:rPr>
          <w:rFonts w:ascii="Courier New" w:hAnsi="Courier New" w:cs="Courier New"/>
          <w:sz w:val="20"/>
          <w:szCs w:val="20"/>
          <w:lang w:val="en-US"/>
        </w:rPr>
        <w:t> </w:t>
      </w:r>
      <w:r w:rsidRPr="002D10EE">
        <w:rPr>
          <w:rFonts w:ascii="GHEA Grapalat" w:hAnsi="GHEA Grapalat"/>
          <w:sz w:val="20"/>
          <w:szCs w:val="20"/>
        </w:rPr>
        <w:t xml:space="preserve">закупках; </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2D10EE" w:rsidRDefault="00990561"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D10EE" w:rsidRDefault="00753E6E"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D10EE" w:rsidRDefault="00BA3554"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2.3</w:t>
      </w:r>
      <w:r w:rsidR="003240F7" w:rsidRPr="002D10EE">
        <w:rPr>
          <w:rFonts w:ascii="GHEA Grapalat" w:hAnsi="GHEA Grapalat"/>
          <w:sz w:val="20"/>
          <w:szCs w:val="20"/>
        </w:rPr>
        <w:t>.</w:t>
      </w:r>
      <w:r w:rsidRPr="002D10EE">
        <w:rPr>
          <w:rFonts w:ascii="GHEA Grapalat" w:hAnsi="GHEA Grapalat"/>
          <w:sz w:val="20"/>
          <w:szCs w:val="20"/>
        </w:rPr>
        <w:t>Запрещается одновременное участие в настоящей процедуре</w:t>
      </w:r>
      <w:r w:rsidR="00F4264D" w:rsidRPr="002D10EE">
        <w:rPr>
          <w:rFonts w:ascii="GHEA Grapalat" w:hAnsi="GHEA Grapalat"/>
          <w:sz w:val="20"/>
          <w:szCs w:val="20"/>
        </w:rPr>
        <w:t xml:space="preserve"> (</w:t>
      </w:r>
      <w:r w:rsidR="00DA4643" w:rsidRPr="002D10EE">
        <w:rPr>
          <w:rFonts w:ascii="GHEA Grapalat" w:hAnsi="GHEA Grapalat"/>
          <w:sz w:val="20"/>
          <w:szCs w:val="20"/>
        </w:rPr>
        <w:t>на о</w:t>
      </w:r>
      <w:r w:rsidR="00EE7758" w:rsidRPr="002D10EE">
        <w:rPr>
          <w:rFonts w:ascii="GHEA Grapalat" w:hAnsi="GHEA Grapalat"/>
          <w:sz w:val="20"/>
          <w:szCs w:val="20"/>
        </w:rPr>
        <w:t>дин и тот же</w:t>
      </w:r>
      <w:r w:rsidR="00DA4643" w:rsidRPr="002D10EE">
        <w:rPr>
          <w:rFonts w:ascii="GHEA Grapalat" w:hAnsi="GHEA Grapalat"/>
          <w:sz w:val="20"/>
          <w:szCs w:val="20"/>
        </w:rPr>
        <w:t xml:space="preserve"> лот</w:t>
      </w:r>
      <w:r w:rsidR="00F4264D" w:rsidRPr="002D10EE">
        <w:rPr>
          <w:rFonts w:ascii="GHEA Grapalat" w:hAnsi="GHEA Grapalat"/>
          <w:sz w:val="20"/>
          <w:szCs w:val="20"/>
        </w:rPr>
        <w:t>)</w:t>
      </w:r>
      <w:r w:rsidRPr="002D10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D10EE" w:rsidRDefault="009F18D0" w:rsidP="004E79F3">
      <w:pPr>
        <w:pStyle w:val="NormalWeb"/>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sz w:val="20"/>
          <w:szCs w:val="20"/>
        </w:rPr>
        <w:t>По смыслу пункта 119 Порядка: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lastRenderedPageBreak/>
        <w:t>а.участником, распоряжающимся более чем десятью процентами акций данного юридического лица;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3)участники, не имеющие статуса физического лица, считаются взаимосвязанными, если:</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D10EE">
        <w:rPr>
          <w:rFonts w:ascii="Courier New" w:hAnsi="Courier New" w:cs="Courier New"/>
          <w:color w:val="000000"/>
          <w:sz w:val="20"/>
          <w:szCs w:val="20"/>
          <w:lang w:val="en-US"/>
        </w:rPr>
        <w:t> </w:t>
      </w:r>
      <w:r w:rsidRPr="002D10EE">
        <w:rPr>
          <w:rFonts w:ascii="GHEA Grapalat" w:hAnsi="GHEA Grapalat"/>
          <w:color w:val="000000"/>
          <w:sz w:val="20"/>
          <w:szCs w:val="20"/>
        </w:rPr>
        <w:t>лица;</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D10EE" w:rsidRDefault="00D5674E" w:rsidP="004E79F3">
      <w:pPr>
        <w:pStyle w:val="NormalWeb"/>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2D10EE" w:rsidRDefault="00D5674E" w:rsidP="004E79F3">
      <w:pPr>
        <w:widowControl w:val="0"/>
        <w:tabs>
          <w:tab w:val="left" w:pos="1134"/>
        </w:tabs>
        <w:jc w:val="both"/>
        <w:rPr>
          <w:rFonts w:ascii="GHEA Grapalat" w:hAnsi="GHEA Grapalat"/>
          <w:color w:val="000000"/>
          <w:sz w:val="20"/>
          <w:szCs w:val="20"/>
        </w:rPr>
      </w:pPr>
      <w:r w:rsidRPr="002D10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6375B" w:rsidRDefault="00096865" w:rsidP="004E79F3">
      <w:pPr>
        <w:widowControl w:val="0"/>
        <w:tabs>
          <w:tab w:val="left" w:pos="1134"/>
        </w:tabs>
        <w:jc w:val="both"/>
        <w:rPr>
          <w:rFonts w:ascii="GHEA Grapalat" w:hAnsi="GHEA Grapalat" w:cs="Arial Armenian"/>
          <w:sz w:val="20"/>
          <w:szCs w:val="20"/>
        </w:rPr>
      </w:pPr>
      <w:r w:rsidRPr="00A6375B">
        <w:rPr>
          <w:rFonts w:ascii="GHEA Grapalat" w:hAnsi="GHEA Grapalat"/>
          <w:sz w:val="20"/>
          <w:szCs w:val="20"/>
        </w:rPr>
        <w:t>2.4</w:t>
      </w:r>
      <w:r w:rsidR="00D13662" w:rsidRPr="00A6375B">
        <w:rPr>
          <w:rFonts w:ascii="GHEA Grapalat" w:hAnsi="GHEA Grapalat"/>
          <w:sz w:val="20"/>
          <w:szCs w:val="20"/>
        </w:rPr>
        <w:t>.</w:t>
      </w:r>
      <w:r w:rsidRPr="00A6375B">
        <w:rPr>
          <w:rFonts w:ascii="GHEA Grapalat" w:hAnsi="GHEA Grapalat"/>
          <w:sz w:val="20"/>
          <w:szCs w:val="20"/>
        </w:rPr>
        <w:t>Участник</w:t>
      </w:r>
      <w:r w:rsidR="000C3F69" w:rsidRPr="00A6375B">
        <w:rPr>
          <w:rFonts w:ascii="GHEA Grapalat" w:hAnsi="GHEA Grapalat"/>
          <w:sz w:val="20"/>
          <w:szCs w:val="20"/>
        </w:rPr>
        <w:t>,</w:t>
      </w:r>
      <w:r w:rsidR="002C1D72" w:rsidRPr="00A6375B">
        <w:rPr>
          <w:rFonts w:ascii="GHEA Grapalat" w:hAnsi="GHEA Grapalat"/>
          <w:sz w:val="20"/>
          <w:szCs w:val="20"/>
        </w:rPr>
        <w:t xml:space="preserve">в случае признания </w:t>
      </w:r>
      <w:r w:rsidR="00876D7D" w:rsidRPr="00A6375B">
        <w:rPr>
          <w:rFonts w:ascii="GHEA Grapalat" w:hAnsi="GHEA Grapalat"/>
          <w:sz w:val="20"/>
          <w:szCs w:val="20"/>
        </w:rPr>
        <w:t>ото</w:t>
      </w:r>
      <w:r w:rsidR="002C1D72" w:rsidRPr="00A6375B">
        <w:rPr>
          <w:rFonts w:ascii="GHEA Grapalat" w:hAnsi="GHEA Grapalat"/>
          <w:sz w:val="20"/>
          <w:szCs w:val="20"/>
        </w:rPr>
        <w:t>бранным участником</w:t>
      </w:r>
      <w:r w:rsidR="000C3F69" w:rsidRPr="00A6375B">
        <w:rPr>
          <w:rFonts w:ascii="GHEA Grapalat" w:hAnsi="GHEA Grapalat"/>
          <w:sz w:val="20"/>
          <w:szCs w:val="20"/>
        </w:rPr>
        <w:t>,</w:t>
      </w:r>
      <w:r w:rsidR="002C1D72" w:rsidRPr="00A6375B">
        <w:rPr>
          <w:rFonts w:ascii="GHEA Grapalat" w:hAnsi="GHEA Grapalat"/>
          <w:sz w:val="20"/>
          <w:szCs w:val="20"/>
        </w:rPr>
        <w:t xml:space="preserve"> в срок</w:t>
      </w:r>
      <w:r w:rsidR="00BB67B5" w:rsidRPr="00A6375B">
        <w:rPr>
          <w:rFonts w:ascii="GHEA Grapalat" w:hAnsi="GHEA Grapalat"/>
          <w:sz w:val="20"/>
          <w:szCs w:val="20"/>
        </w:rPr>
        <w:t>и</w:t>
      </w:r>
      <w:r w:rsidR="002C1D72" w:rsidRPr="00A6375B">
        <w:rPr>
          <w:rFonts w:ascii="GHEA Grapalat" w:hAnsi="GHEA Grapalat"/>
          <w:sz w:val="20"/>
          <w:szCs w:val="20"/>
        </w:rPr>
        <w:t xml:space="preserve"> и порядке, установленны</w:t>
      </w:r>
      <w:r w:rsidR="00180D64" w:rsidRPr="00A6375B">
        <w:rPr>
          <w:rFonts w:ascii="GHEA Grapalat" w:hAnsi="GHEA Grapalat"/>
          <w:sz w:val="20"/>
          <w:szCs w:val="20"/>
        </w:rPr>
        <w:t>ми</w:t>
      </w:r>
      <w:r w:rsidR="002C1D72" w:rsidRPr="00A6375B">
        <w:rPr>
          <w:rFonts w:ascii="GHEA Grapalat" w:hAnsi="GHEA Grapalat"/>
          <w:sz w:val="20"/>
          <w:szCs w:val="20"/>
        </w:rPr>
        <w:t xml:space="preserve"> статьей 35 </w:t>
      </w:r>
      <w:r w:rsidR="00876D7D" w:rsidRPr="00A6375B">
        <w:rPr>
          <w:rFonts w:ascii="GHEA Grapalat" w:hAnsi="GHEA Grapalat"/>
          <w:sz w:val="20"/>
          <w:szCs w:val="20"/>
        </w:rPr>
        <w:t>З</w:t>
      </w:r>
      <w:r w:rsidR="002C1D72" w:rsidRPr="00A6375B">
        <w:rPr>
          <w:rFonts w:ascii="GHEA Grapalat" w:hAnsi="GHEA Grapalat"/>
          <w:sz w:val="20"/>
          <w:szCs w:val="20"/>
        </w:rPr>
        <w:t xml:space="preserve">акона, </w:t>
      </w:r>
      <w:r w:rsidR="00466F7A" w:rsidRPr="00A6375B">
        <w:rPr>
          <w:rFonts w:ascii="GHEA Grapalat" w:hAnsi="GHEA Grapalat"/>
          <w:sz w:val="20"/>
          <w:szCs w:val="20"/>
        </w:rPr>
        <w:t xml:space="preserve">представляет </w:t>
      </w:r>
      <w:r w:rsidR="002C1D72" w:rsidRPr="00A6375B">
        <w:rPr>
          <w:rFonts w:ascii="GHEA Grapalat" w:hAnsi="GHEA Grapalat"/>
          <w:sz w:val="20"/>
          <w:szCs w:val="20"/>
        </w:rPr>
        <w:t>обеспеч</w:t>
      </w:r>
      <w:r w:rsidR="00466F7A" w:rsidRPr="00A6375B">
        <w:rPr>
          <w:rFonts w:ascii="GHEA Grapalat" w:hAnsi="GHEA Grapalat"/>
          <w:sz w:val="20"/>
          <w:szCs w:val="20"/>
        </w:rPr>
        <w:t>ение</w:t>
      </w:r>
      <w:r w:rsidR="002C1D72" w:rsidRPr="00A6375B">
        <w:rPr>
          <w:rFonts w:ascii="GHEA Grapalat" w:hAnsi="GHEA Grapalat"/>
          <w:sz w:val="20"/>
          <w:szCs w:val="20"/>
        </w:rPr>
        <w:t xml:space="preserve"> квалификаци</w:t>
      </w:r>
      <w:r w:rsidR="00466F7A" w:rsidRPr="00A6375B">
        <w:rPr>
          <w:rFonts w:ascii="GHEA Grapalat" w:hAnsi="GHEA Grapalat"/>
          <w:sz w:val="20"/>
          <w:szCs w:val="20"/>
        </w:rPr>
        <w:t>и</w:t>
      </w:r>
      <w:r w:rsidR="002C1D72" w:rsidRPr="00A6375B">
        <w:rPr>
          <w:rFonts w:ascii="GHEA Grapalat" w:hAnsi="GHEA Grapalat"/>
          <w:sz w:val="20"/>
          <w:szCs w:val="20"/>
        </w:rPr>
        <w:t xml:space="preserve"> в размере представленного им ценового предложения</w:t>
      </w:r>
      <w:r w:rsidR="000964F1" w:rsidRPr="00A6375B">
        <w:rPr>
          <w:rFonts w:ascii="GHEA Grapalat" w:hAnsi="GHEA Grapalat"/>
          <w:sz w:val="20"/>
          <w:szCs w:val="20"/>
        </w:rPr>
        <w:t>.</w:t>
      </w:r>
    </w:p>
    <w:p w:rsidR="000A6B75" w:rsidRPr="002D10EE" w:rsidRDefault="000A6B75" w:rsidP="004E79F3">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2.</w:t>
      </w:r>
      <w:r w:rsidR="00DA4643" w:rsidRPr="00A6375B">
        <w:rPr>
          <w:rFonts w:ascii="GHEA Grapalat" w:hAnsi="GHEA Grapalat"/>
          <w:sz w:val="20"/>
        </w:rPr>
        <w:t>5</w:t>
      </w:r>
      <w:r w:rsidR="000A15F9" w:rsidRPr="00A6375B">
        <w:rPr>
          <w:rFonts w:ascii="GHEA Grapalat" w:hAnsi="GHEA Grapalat"/>
          <w:sz w:val="20"/>
        </w:rPr>
        <w:t>.</w:t>
      </w:r>
      <w:r w:rsidRPr="00A6375B">
        <w:rPr>
          <w:rFonts w:ascii="GHEA Grapalat" w:hAnsi="GHEA Grapalat"/>
          <w:sz w:val="20"/>
        </w:rPr>
        <w:t>Заключаемый в рамках настоящей процедуры договор может быть осуществлен посредством заключения</w:t>
      </w:r>
      <w:r w:rsidRPr="002D10EE">
        <w:rPr>
          <w:rFonts w:ascii="GHEA Grapalat" w:hAnsi="GHEA Grapalat"/>
          <w:sz w:val="20"/>
        </w:rPr>
        <w:t xml:space="preserve"> договора</w:t>
      </w:r>
      <w:r w:rsidR="00CE23B1" w:rsidRPr="002D10EE">
        <w:rPr>
          <w:rFonts w:ascii="GHEA Grapalat" w:hAnsi="GHEA Grapalat"/>
          <w:sz w:val="20"/>
        </w:rPr>
        <w:t xml:space="preserve"> субподряда</w:t>
      </w:r>
      <w:r w:rsidRPr="002D10EE">
        <w:rPr>
          <w:rFonts w:ascii="GHEA Grapalat" w:hAnsi="GHEA Grapalat"/>
          <w:sz w:val="20"/>
        </w:rPr>
        <w:t xml:space="preserve">. Стороной </w:t>
      </w:r>
      <w:r w:rsidR="00CE23B1" w:rsidRPr="002D10EE">
        <w:rPr>
          <w:rFonts w:ascii="GHEA Grapalat" w:hAnsi="GHEA Grapalat"/>
          <w:sz w:val="20"/>
        </w:rPr>
        <w:t>договора субподряда</w:t>
      </w:r>
      <w:r w:rsidRPr="002D10EE">
        <w:rPr>
          <w:rFonts w:ascii="GHEA Grapalat" w:hAnsi="GHEA Grapalat"/>
          <w:sz w:val="20"/>
        </w:rPr>
        <w:t xml:space="preserve"> не может являться участник, подавший заявку с целью участия в настоящей процедуре</w:t>
      </w:r>
      <w:r w:rsidR="00C366B6" w:rsidRPr="002D10EE">
        <w:rPr>
          <w:rFonts w:ascii="GHEA Grapalat" w:hAnsi="GHEA Grapalat"/>
          <w:sz w:val="20"/>
        </w:rPr>
        <w:t>(на один и тот же лот)</w:t>
      </w:r>
      <w:r w:rsidRPr="002D10EE">
        <w:rPr>
          <w:rFonts w:ascii="GHEA Grapalat" w:hAnsi="GHEA Grapalat"/>
          <w:sz w:val="20"/>
        </w:rPr>
        <w:t xml:space="preserve">. </w:t>
      </w:r>
    </w:p>
    <w:p w:rsidR="009E07EE" w:rsidRPr="002D10EE" w:rsidRDefault="000A6B75" w:rsidP="004E79F3">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2.</w:t>
      </w:r>
      <w:r w:rsidR="00C366B6" w:rsidRPr="002D10EE">
        <w:rPr>
          <w:rFonts w:ascii="GHEA Grapalat" w:hAnsi="GHEA Grapalat"/>
        </w:rPr>
        <w:t>6</w:t>
      </w:r>
      <w:r w:rsidR="000A15F9" w:rsidRPr="002D10EE">
        <w:rPr>
          <w:rFonts w:ascii="GHEA Grapalat" w:hAnsi="GHEA Grapalat"/>
        </w:rPr>
        <w:t>.</w:t>
      </w:r>
      <w:r w:rsidRPr="002D10E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2D10EE" w:rsidRDefault="000A6B75" w:rsidP="004E79F3">
      <w:pPr>
        <w:pStyle w:val="BodyTextIndent2"/>
        <w:widowControl w:val="0"/>
        <w:spacing w:line="240" w:lineRule="auto"/>
        <w:ind w:firstLine="0"/>
        <w:rPr>
          <w:rFonts w:ascii="GHEA Grapalat" w:hAnsi="GHEA Grapalat" w:cs="Sylfaen"/>
        </w:rPr>
      </w:pPr>
      <w:r w:rsidRPr="002D10EE">
        <w:rPr>
          <w:rFonts w:ascii="GHEA Grapalat" w:hAnsi="GHEA Grapalat"/>
        </w:rPr>
        <w:t>В подобном случае:</w:t>
      </w:r>
    </w:p>
    <w:p w:rsidR="005A405F" w:rsidRPr="002D10EE" w:rsidRDefault="00C366B6" w:rsidP="004E79F3">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1</w:t>
      </w:r>
      <w:r w:rsidR="000A6B75" w:rsidRPr="002D10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2D10EE">
        <w:rPr>
          <w:rFonts w:ascii="GHEA Grapalat" w:hAnsi="GHEA Grapalat"/>
        </w:rPr>
        <w:t xml:space="preserve"> (на один и тот же лот)</w:t>
      </w:r>
      <w:r w:rsidR="000A6B75" w:rsidRPr="002D10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D10EE" w:rsidRDefault="00C366B6" w:rsidP="004E79F3">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2</w:t>
      </w:r>
      <w:r w:rsidR="000A6B75" w:rsidRPr="002D10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D10EE" w:rsidRDefault="00AE3715" w:rsidP="00B46D58">
      <w:pPr>
        <w:widowControl w:val="0"/>
        <w:spacing w:after="160"/>
        <w:jc w:val="center"/>
        <w:rPr>
          <w:rFonts w:ascii="GHEA Grapalat" w:hAnsi="GHEA Grapalat"/>
          <w:b/>
          <w:sz w:val="20"/>
          <w:szCs w:val="20"/>
        </w:rPr>
      </w:pPr>
    </w:p>
    <w:p w:rsidR="00096865" w:rsidRPr="002D10EE" w:rsidRDefault="00ED2352"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3.</w:t>
      </w:r>
      <w:r w:rsidR="002B32D6" w:rsidRPr="002D10EE">
        <w:rPr>
          <w:rFonts w:ascii="GHEA Grapalat" w:hAnsi="GHEA Grapalat"/>
          <w:b/>
          <w:sz w:val="20"/>
          <w:szCs w:val="20"/>
        </w:rPr>
        <w:t xml:space="preserve"> РАЗЪЯСНЕНИЕ ПРИГЛАШЕНИЯ </w:t>
      </w:r>
      <w:r w:rsidRPr="002D10EE">
        <w:rPr>
          <w:rFonts w:ascii="GHEA Grapalat" w:hAnsi="GHEA Grapalat"/>
          <w:b/>
          <w:sz w:val="20"/>
          <w:szCs w:val="20"/>
        </w:rPr>
        <w:br/>
      </w:r>
      <w:r w:rsidR="002B32D6" w:rsidRPr="002D10EE">
        <w:rPr>
          <w:rFonts w:ascii="GHEA Grapalat" w:hAnsi="GHEA Grapalat"/>
          <w:b/>
          <w:sz w:val="20"/>
          <w:szCs w:val="20"/>
        </w:rPr>
        <w:t xml:space="preserve">И ПОРЯДОК ВНЕСЕНИЯ ИЗМЕНЕНИЯ В ПРИГЛАШЕНИЕ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3.1</w:t>
      </w:r>
      <w:r w:rsidR="000A15F9" w:rsidRPr="002D10EE">
        <w:rPr>
          <w:rFonts w:ascii="GHEA Grapalat" w:hAnsi="GHEA Grapalat"/>
          <w:sz w:val="20"/>
          <w:szCs w:val="20"/>
        </w:rPr>
        <w:t>.</w:t>
      </w:r>
      <w:r w:rsidRPr="002D10E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2D10EE" w:rsidRDefault="00096865" w:rsidP="004E79F3">
      <w:pPr>
        <w:widowControl w:val="0"/>
        <w:autoSpaceDE w:val="0"/>
        <w:autoSpaceDN w:val="0"/>
        <w:adjustRightInd w:val="0"/>
        <w:jc w:val="both"/>
        <w:rPr>
          <w:rFonts w:ascii="GHEA Grapalat" w:hAnsi="GHEA Grapalat"/>
          <w:sz w:val="20"/>
          <w:szCs w:val="20"/>
        </w:rPr>
      </w:pPr>
      <w:r w:rsidRPr="002D10EE">
        <w:rPr>
          <w:rFonts w:ascii="GHEA Grapalat" w:hAnsi="GHEA Grapalat"/>
          <w:sz w:val="20"/>
          <w:szCs w:val="20"/>
        </w:rPr>
        <w:t xml:space="preserve">Участник имеет право </w:t>
      </w:r>
      <w:r w:rsidR="0060591F" w:rsidRPr="002D10EE">
        <w:rPr>
          <w:rFonts w:ascii="GHEA Grapalat" w:hAnsi="GHEA Grapalat"/>
          <w:sz w:val="20"/>
          <w:szCs w:val="20"/>
        </w:rPr>
        <w:t>в письменной форме</w:t>
      </w:r>
      <w:r w:rsidRPr="002D10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2D10EE">
        <w:rPr>
          <w:rFonts w:ascii="GHEA Grapalat" w:hAnsi="GHEA Grapalat"/>
          <w:sz w:val="20"/>
          <w:szCs w:val="20"/>
        </w:rPr>
        <w:t>в письменной форме</w:t>
      </w:r>
      <w:r w:rsidRPr="002D10E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2D10EE">
        <w:rPr>
          <w:rStyle w:val="FootnoteReference"/>
          <w:rFonts w:ascii="GHEA Grapalat" w:hAnsi="GHEA Grapalat"/>
          <w:sz w:val="20"/>
          <w:szCs w:val="20"/>
        </w:rPr>
        <w:footnoteReference w:customMarkFollows="1" w:id="2"/>
        <w:t>5</w:t>
      </w:r>
      <w:r w:rsidRPr="002D10EE">
        <w:rPr>
          <w:rFonts w:ascii="GHEA Grapalat" w:hAnsi="GHEA Grapalat"/>
          <w:sz w:val="20"/>
          <w:szCs w:val="20"/>
        </w:rPr>
        <w:t>.</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3.2.В день предоставления разъяснения объявление о запросе и о</w:t>
      </w:r>
      <w:r w:rsidR="00775FAF" w:rsidRPr="002D10EE">
        <w:rPr>
          <w:rFonts w:ascii="Courier New" w:hAnsi="Courier New" w:cs="Courier New"/>
          <w:sz w:val="20"/>
          <w:szCs w:val="20"/>
          <w:lang w:val="en-US"/>
        </w:rPr>
        <w:t> </w:t>
      </w:r>
      <w:r w:rsidRPr="002D10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2D10EE">
        <w:rPr>
          <w:rFonts w:ascii="Courier New" w:hAnsi="Courier New" w:cs="Courier New"/>
          <w:sz w:val="20"/>
          <w:szCs w:val="20"/>
          <w:lang w:val="en-US"/>
        </w:rPr>
        <w:t> </w:t>
      </w:r>
      <w:r w:rsidRPr="002D10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D10EE" w:rsidRDefault="00096865" w:rsidP="004E79F3">
      <w:pPr>
        <w:widowControl w:val="0"/>
        <w:tabs>
          <w:tab w:val="left" w:pos="1134"/>
        </w:tabs>
        <w:autoSpaceDE w:val="0"/>
        <w:autoSpaceDN w:val="0"/>
        <w:adjustRightInd w:val="0"/>
        <w:jc w:val="both"/>
        <w:rPr>
          <w:rFonts w:ascii="GHEA Grapalat" w:hAnsi="GHEA Grapalat"/>
          <w:sz w:val="20"/>
          <w:szCs w:val="20"/>
        </w:rPr>
      </w:pPr>
      <w:r w:rsidRPr="002D10EE">
        <w:rPr>
          <w:rFonts w:ascii="GHEA Grapalat" w:hAnsi="GHEA Grapalat"/>
          <w:sz w:val="20"/>
          <w:szCs w:val="20"/>
        </w:rPr>
        <w:t>3.3</w:t>
      </w:r>
      <w:r w:rsidR="000A15F9" w:rsidRPr="002D10EE">
        <w:rPr>
          <w:rFonts w:ascii="GHEA Grapalat" w:hAnsi="GHEA Grapalat"/>
          <w:sz w:val="20"/>
          <w:szCs w:val="20"/>
        </w:rPr>
        <w:t>.</w:t>
      </w:r>
      <w:r w:rsidRPr="002D10EE">
        <w:rPr>
          <w:rFonts w:ascii="GHEA Grapalat" w:hAnsi="GHEA Grapalat"/>
          <w:sz w:val="20"/>
          <w:szCs w:val="20"/>
        </w:rPr>
        <w:t>Разъяснения не предоставляется, если запрос представлен с</w:t>
      </w:r>
      <w:r w:rsidRPr="002D10EE">
        <w:rPr>
          <w:rFonts w:ascii="Courier New" w:hAnsi="Courier New" w:cs="Courier New"/>
          <w:sz w:val="20"/>
          <w:szCs w:val="20"/>
        </w:rPr>
        <w:t> </w:t>
      </w:r>
      <w:r w:rsidRPr="002D10EE">
        <w:rPr>
          <w:rFonts w:ascii="GHEA Grapalat" w:hAnsi="GHEA Grapalat" w:cs="GHEA Grapalat"/>
          <w:sz w:val="20"/>
          <w:szCs w:val="20"/>
        </w:rPr>
        <w:t>нарушениемустановленногонастоящимразделомсрока</w:t>
      </w:r>
      <w:r w:rsidRPr="002D10EE">
        <w:rPr>
          <w:rFonts w:ascii="GHEA Grapalat" w:hAnsi="GHEA Grapalat"/>
          <w:sz w:val="20"/>
          <w:szCs w:val="20"/>
        </w:rPr>
        <w:t xml:space="preserve">, </w:t>
      </w:r>
      <w:r w:rsidRPr="002D10EE">
        <w:rPr>
          <w:rFonts w:ascii="GHEA Grapalat" w:hAnsi="GHEA Grapalat" w:cs="GHEA Grapalat"/>
          <w:sz w:val="20"/>
          <w:szCs w:val="20"/>
        </w:rPr>
        <w:t>атакжевслучае</w:t>
      </w:r>
      <w:r w:rsidRPr="002D10EE">
        <w:rPr>
          <w:rFonts w:ascii="GHEA Grapalat" w:hAnsi="GHEA Grapalat"/>
          <w:sz w:val="20"/>
          <w:szCs w:val="20"/>
        </w:rPr>
        <w:t xml:space="preserve">, </w:t>
      </w:r>
      <w:r w:rsidRPr="002D10EE">
        <w:rPr>
          <w:rFonts w:ascii="GHEA Grapalat" w:hAnsi="GHEA Grapalat" w:cs="GHEA Grapalat"/>
          <w:sz w:val="20"/>
          <w:szCs w:val="20"/>
        </w:rPr>
        <w:t>еслизапрос</w:t>
      </w:r>
      <w:r w:rsidRPr="002D10EE">
        <w:rPr>
          <w:rFonts w:ascii="GHEA Grapalat" w:hAnsi="GHEA Grapalat"/>
          <w:sz w:val="20"/>
          <w:szCs w:val="20"/>
        </w:rPr>
        <w:t xml:space="preserve"> выходит за рамки содержания настоящего Приглашения</w:t>
      </w:r>
      <w:r w:rsidR="00791FE4" w:rsidRPr="002D10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2D10EE">
        <w:rPr>
          <w:rFonts w:ascii="GHEA Grapalat" w:hAnsi="GHEA Grapalat"/>
          <w:sz w:val="20"/>
          <w:szCs w:val="20"/>
        </w:rPr>
        <w:t>у</w:t>
      </w:r>
      <w:r w:rsidR="00791FE4" w:rsidRPr="002D10EE">
        <w:rPr>
          <w:rFonts w:ascii="GHEA Grapalat" w:hAnsi="GHEA Grapalat"/>
          <w:sz w:val="20"/>
          <w:szCs w:val="20"/>
        </w:rPr>
        <w:t>частником товаров техническим характеристикам, предусмотренным настоящимприглашением</w:t>
      </w:r>
      <w:r w:rsidRPr="002D10E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2D10EE"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2D10EE">
        <w:rPr>
          <w:rFonts w:ascii="GHEA Grapalat" w:hAnsi="GHEA Grapalat"/>
          <w:sz w:val="20"/>
          <w:szCs w:val="20"/>
        </w:rPr>
        <w:t>3.4</w:t>
      </w:r>
      <w:r w:rsidR="000A15F9" w:rsidRPr="002D10EE">
        <w:rPr>
          <w:rFonts w:ascii="GHEA Grapalat" w:hAnsi="GHEA Grapalat"/>
          <w:sz w:val="20"/>
          <w:szCs w:val="20"/>
        </w:rPr>
        <w:t>.</w:t>
      </w:r>
      <w:r w:rsidRPr="002D10E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D10EE"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2D10EE">
        <w:rPr>
          <w:rFonts w:ascii="GHEA Grapalat" w:hAnsi="GHEA Grapalat"/>
          <w:sz w:val="20"/>
          <w:szCs w:val="20"/>
          <w:lang w:val="hy-AM"/>
        </w:rPr>
        <w:t>3.5</w:t>
      </w:r>
      <w:r w:rsidR="00F9791A" w:rsidRPr="002D10EE">
        <w:rPr>
          <w:rFonts w:ascii="GHEA Grapalat" w:hAnsi="GHEA Grapalat"/>
          <w:sz w:val="20"/>
          <w:szCs w:val="20"/>
          <w:lang w:val="hy-AM"/>
        </w:rPr>
        <w:t>Кажд</w:t>
      </w:r>
      <w:r w:rsidR="00F9791A" w:rsidRPr="002D10EE">
        <w:rPr>
          <w:rFonts w:ascii="GHEA Grapalat" w:hAnsi="GHEA Grapalat"/>
          <w:sz w:val="20"/>
          <w:szCs w:val="20"/>
        </w:rPr>
        <w:t>ое лиц</w:t>
      </w:r>
      <w:r w:rsidR="00CA1F39" w:rsidRPr="002D10EE">
        <w:rPr>
          <w:rFonts w:ascii="GHEA Grapalat" w:hAnsi="GHEA Grapalat"/>
          <w:sz w:val="20"/>
          <w:szCs w:val="20"/>
        </w:rPr>
        <w:t>о</w:t>
      </w:r>
      <w:r w:rsidR="00CA1F39" w:rsidRPr="002D10EE">
        <w:rPr>
          <w:rFonts w:ascii="GHEA Grapalat" w:hAnsi="GHEA Grapalat"/>
          <w:sz w:val="20"/>
          <w:szCs w:val="20"/>
          <w:lang w:val="hy-AM"/>
        </w:rPr>
        <w:t xml:space="preserve"> без указания имени</w:t>
      </w:r>
      <w:r w:rsidR="00F9791A" w:rsidRPr="002D10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2D10EE">
        <w:rPr>
          <w:rFonts w:ascii="GHEA Grapalat" w:hAnsi="GHEA Grapalat"/>
          <w:sz w:val="20"/>
          <w:szCs w:val="20"/>
        </w:rPr>
        <w:t xml:space="preserve">имеет право </w:t>
      </w:r>
      <w:r w:rsidR="00F9791A" w:rsidRPr="002D10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2D10EE">
        <w:rPr>
          <w:rFonts w:ascii="GHEA Grapalat" w:hAnsi="GHEA Grapalat"/>
          <w:sz w:val="20"/>
          <w:szCs w:val="20"/>
        </w:rPr>
        <w:t>.</w:t>
      </w:r>
      <w:r w:rsidR="00750FFF" w:rsidRPr="002D10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2D10EE" w:rsidRDefault="00B051BE" w:rsidP="004E79F3">
      <w:pPr>
        <w:widowControl w:val="0"/>
        <w:jc w:val="center"/>
        <w:rPr>
          <w:rFonts w:ascii="GHEA Grapalat" w:hAnsi="GHEA Grapalat"/>
          <w:b/>
          <w:sz w:val="20"/>
          <w:szCs w:val="20"/>
        </w:rPr>
      </w:pPr>
      <w:bookmarkStart w:id="0" w:name="_GoBack"/>
      <w:bookmarkEnd w:id="0"/>
    </w:p>
    <w:p w:rsidR="00C65202" w:rsidRPr="002D10EE" w:rsidRDefault="00C65202" w:rsidP="00B46D58">
      <w:pPr>
        <w:widowControl w:val="0"/>
        <w:spacing w:after="160"/>
        <w:jc w:val="center"/>
        <w:rPr>
          <w:rFonts w:ascii="GHEA Grapalat" w:hAnsi="GHEA Grapalat"/>
          <w:b/>
          <w:sz w:val="20"/>
          <w:szCs w:val="20"/>
        </w:rPr>
      </w:pPr>
    </w:p>
    <w:p w:rsidR="00096865" w:rsidRPr="002D10EE" w:rsidRDefault="00955A1E"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4. ПОРЯДОК ПОДАЧИ ЗАЯВКИ</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4.1</w:t>
      </w:r>
      <w:r w:rsidR="00A34DFE" w:rsidRPr="002D10EE">
        <w:rPr>
          <w:rFonts w:ascii="GHEA Grapalat" w:hAnsi="GHEA Grapalat"/>
          <w:sz w:val="20"/>
          <w:szCs w:val="20"/>
        </w:rPr>
        <w:t>.</w:t>
      </w:r>
      <w:r w:rsidRPr="002D10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D10EE" w:rsidRDefault="00096865" w:rsidP="004E79F3">
      <w:pPr>
        <w:pStyle w:val="BodyTextIndent2"/>
        <w:widowControl w:val="0"/>
        <w:spacing w:line="240" w:lineRule="auto"/>
        <w:ind w:firstLine="0"/>
        <w:rPr>
          <w:rFonts w:ascii="GHEA Grapalat" w:hAnsi="GHEA Grapalat" w:cs="Sylfaen"/>
        </w:rPr>
      </w:pPr>
      <w:r w:rsidRPr="002D10EE">
        <w:rPr>
          <w:rFonts w:ascii="GHEA Grapalat" w:hAnsi="GHEA Grapalat"/>
        </w:rPr>
        <w:t>Участник может подать заявку как для каждого лота, так и для нескольких или всех лотов.</w:t>
      </w:r>
    </w:p>
    <w:p w:rsidR="00096865" w:rsidRPr="002D10EE" w:rsidRDefault="000946A3" w:rsidP="004E79F3">
      <w:pPr>
        <w:pStyle w:val="BodyTextIndent2"/>
        <w:widowControl w:val="0"/>
        <w:spacing w:line="240" w:lineRule="auto"/>
        <w:ind w:firstLine="0"/>
        <w:rPr>
          <w:rFonts w:ascii="GHEA Grapalat" w:hAnsi="GHEA Grapalat" w:cs="Sylfaen"/>
        </w:rPr>
      </w:pPr>
      <w:r w:rsidRPr="002D10EE">
        <w:rPr>
          <w:rFonts w:ascii="GHEA Grapalat" w:hAnsi="GHEA Grapalat"/>
        </w:rPr>
        <w:t>Заявка подается до истечения срока, установленного для этого настоящим Приглашением.</w:t>
      </w:r>
    </w:p>
    <w:p w:rsidR="00096865" w:rsidRPr="002D10EE" w:rsidRDefault="000946A3" w:rsidP="004E79F3">
      <w:pPr>
        <w:pStyle w:val="BodyTextIndent2"/>
        <w:widowControl w:val="0"/>
        <w:spacing w:line="240" w:lineRule="auto"/>
        <w:ind w:firstLine="0"/>
        <w:rPr>
          <w:rFonts w:ascii="GHEA Grapalat" w:hAnsi="GHEA Grapalat"/>
        </w:rPr>
      </w:pPr>
      <w:r w:rsidRPr="002D10E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2D10EE" w:rsidRDefault="004E79F3" w:rsidP="004E79F3">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 xml:space="preserve">4.2. Заявки на процедуру необходимо подать в комиссию по адресу "Араратский  область РА, </w:t>
      </w:r>
      <w:r w:rsidR="00E4122D" w:rsidRPr="00E4122D">
        <w:rPr>
          <w:rFonts w:ascii="GHEA Grapalat" w:hAnsi="GHEA Grapalat"/>
        </w:rPr>
        <w:t>Таперакан</w:t>
      </w:r>
      <w:r w:rsidRPr="002D10EE">
        <w:rPr>
          <w:rFonts w:ascii="GHEA Grapalat" w:hAnsi="GHEA Grapalat"/>
        </w:rPr>
        <w:t xml:space="preserve">общество </w:t>
      </w:r>
      <w:r w:rsidR="00E4122D" w:rsidRPr="00E4122D">
        <w:rPr>
          <w:rFonts w:ascii="GHEA Grapalat" w:hAnsi="GHEA Grapalat"/>
        </w:rPr>
        <w:t>Шаумян 5</w:t>
      </w:r>
      <w:r w:rsidR="006534BD">
        <w:rPr>
          <w:rFonts w:ascii="GHEA Grapalat" w:hAnsi="GHEA Grapalat"/>
        </w:rPr>
        <w:t xml:space="preserve"> не позднее, </w:t>
      </w:r>
      <w:r w:rsidRPr="002D10EE">
        <w:rPr>
          <w:rFonts w:ascii="GHEA Grapalat" w:hAnsi="GHEA Grapalat"/>
        </w:rPr>
        <w:t xml:space="preserve"> 1</w:t>
      </w:r>
      <w:r w:rsidR="00E26C8A" w:rsidRPr="00E26C8A">
        <w:rPr>
          <w:rFonts w:ascii="GHEA Grapalat" w:hAnsi="GHEA Grapalat"/>
        </w:rPr>
        <w:t>2</w:t>
      </w:r>
      <w:r w:rsidRPr="002D10EE">
        <w:rPr>
          <w:rFonts w:ascii="GHEA Grapalat" w:hAnsi="GHEA Grapalat"/>
        </w:rPr>
        <w:t>;00 "7"-го дня с даты опубликования в бюллетене объявления и приглашения на настоящую процедуру.</w:t>
      </w:r>
    </w:p>
    <w:p w:rsidR="00BA4929" w:rsidRPr="002D10EE" w:rsidRDefault="00BA4929" w:rsidP="004E79F3">
      <w:pPr>
        <w:pStyle w:val="BodyTextIndent2"/>
        <w:widowControl w:val="0"/>
        <w:tabs>
          <w:tab w:val="left" w:pos="1134"/>
        </w:tabs>
        <w:spacing w:line="240" w:lineRule="auto"/>
        <w:ind w:firstLine="0"/>
        <w:contextualSpacing/>
        <w:rPr>
          <w:rFonts w:ascii="GHEA Grapalat" w:hAnsi="GHEA Grapalat"/>
        </w:rPr>
      </w:pPr>
      <w:r w:rsidRPr="002D10EE">
        <w:rPr>
          <w:rFonts w:ascii="GHEA Grapalat" w:hAnsi="GHEA Grapalat"/>
        </w:rPr>
        <w:t>Заявки на процедуру получает и в журнале регистрации заявок регистрирует секретарь комиссии "</w:t>
      </w:r>
      <w:r w:rsidR="004E79F3" w:rsidRPr="002D10EE">
        <w:rPr>
          <w:rFonts w:ascii="GHEA Grapalat" w:hAnsi="GHEA Grapalat"/>
        </w:rPr>
        <w:t>Г.Оганнисяну</w:t>
      </w:r>
      <w:r w:rsidRPr="002D10E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D10EE" w:rsidRDefault="00B67CCD" w:rsidP="004E79F3">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4.3.В заявке участник представляет: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1) утвержденное им заявление-объявление, предусмотренное пунктом 2.1 части 2 настоящего приглашения</w:t>
      </w:r>
      <w:r w:rsidR="003C5795" w:rsidRPr="00A6375B">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r w:rsidRPr="00A6375B">
        <w:rPr>
          <w:rFonts w:ascii="GHEA Grapalat" w:hAnsi="GHEA Grapalat"/>
          <w:b/>
          <w:sz w:val="20"/>
          <w:szCs w:val="20"/>
        </w:rPr>
        <w:t>, которое включает: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а) </w:t>
      </w:r>
      <w:r w:rsidR="003C5795" w:rsidRPr="00A6375B">
        <w:rPr>
          <w:rFonts w:ascii="GHEA Grapalat" w:hAnsi="GHEA Grapalat"/>
          <w:b/>
          <w:sz w:val="20"/>
          <w:szCs w:val="20"/>
        </w:rPr>
        <w:t xml:space="preserve">подтверждение </w:t>
      </w:r>
      <w:r w:rsidRPr="00A6375B">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б) </w:t>
      </w:r>
      <w:r w:rsidR="003C5795" w:rsidRPr="00A6375B">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6375B">
        <w:rPr>
          <w:rFonts w:ascii="GHEA Grapalat" w:hAnsi="GHEA Grapalat"/>
          <w:b/>
          <w:sz w:val="20"/>
          <w:szCs w:val="20"/>
        </w:rPr>
        <w:t xml:space="preserve"> в случае признания отобранным участником</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lastRenderedPageBreak/>
        <w:t>в) объявление об отсутствии злоупотребления доминирующим положением и антиконкурентного соглашения в рамках настоящей процедуры</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6375B" w:rsidRDefault="001361B2"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6375B">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A6375B">
        <w:rPr>
          <w:rFonts w:ascii="GHEA Grapalat" w:hAnsi="GHEA Grapalat"/>
          <w:sz w:val="20"/>
        </w:rPr>
        <w:t xml:space="preserve"> решении заключить договор;</w:t>
      </w:r>
    </w:p>
    <w:p w:rsidR="00B67CCD" w:rsidRPr="00A6375B" w:rsidRDefault="0062795D" w:rsidP="004E79F3">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2</w:t>
      </w:r>
      <w:r w:rsidR="0047117B" w:rsidRPr="00A6375B">
        <w:rPr>
          <w:rFonts w:ascii="GHEA Grapalat" w:hAnsi="GHEA Grapalat"/>
          <w:b/>
          <w:sz w:val="20"/>
        </w:rPr>
        <w:t>)утвержденное им ценовое предложение;</w:t>
      </w:r>
    </w:p>
    <w:p w:rsidR="005F2C25" w:rsidRPr="00A6375B" w:rsidRDefault="0062795D" w:rsidP="004E79F3">
      <w:pPr>
        <w:pStyle w:val="norm"/>
        <w:widowControl w:val="0"/>
        <w:tabs>
          <w:tab w:val="left" w:pos="1134"/>
        </w:tabs>
        <w:spacing w:line="240" w:lineRule="auto"/>
        <w:ind w:firstLine="0"/>
        <w:rPr>
          <w:rFonts w:ascii="GHEA Grapalat" w:hAnsi="GHEA Grapalat"/>
          <w:b/>
          <w:sz w:val="20"/>
        </w:rPr>
      </w:pPr>
      <w:r w:rsidRPr="00A6375B">
        <w:rPr>
          <w:rFonts w:ascii="GHEA Grapalat" w:hAnsi="GHEA Grapalat"/>
          <w:b/>
          <w:sz w:val="20"/>
        </w:rPr>
        <w:t>4)</w:t>
      </w:r>
      <w:r w:rsidR="00BD4B37" w:rsidRPr="00A6375B">
        <w:rPr>
          <w:rFonts w:ascii="GHEA Grapalat" w:hAnsi="GHEA Grapalat"/>
          <w:b/>
          <w:sz w:val="20"/>
        </w:rPr>
        <w:t>п</w:t>
      </w:r>
      <w:r w:rsidR="00F55752" w:rsidRPr="00A6375B">
        <w:rPr>
          <w:rFonts w:ascii="GHEA Grapalat" w:hAnsi="GHEA Grapalat"/>
          <w:b/>
          <w:sz w:val="20"/>
        </w:rPr>
        <w:t>ри закупке строительных работ:</w:t>
      </w:r>
    </w:p>
    <w:p w:rsidR="004678B4" w:rsidRPr="00A6375B" w:rsidRDefault="008404E2" w:rsidP="004E79F3">
      <w:pPr>
        <w:jc w:val="both"/>
        <w:rPr>
          <w:rFonts w:ascii="GHEA Grapalat" w:hAnsi="GHEA Grapalat"/>
          <w:b/>
          <w:sz w:val="20"/>
          <w:szCs w:val="20"/>
        </w:rPr>
      </w:pPr>
      <w:r w:rsidRPr="00A6375B">
        <w:rPr>
          <w:rFonts w:ascii="GHEA Grapalat" w:hAnsi="GHEA Grapalat"/>
          <w:b/>
          <w:sz w:val="20"/>
          <w:szCs w:val="20"/>
        </w:rPr>
        <w:t>- у</w:t>
      </w:r>
      <w:r w:rsidR="007A40C1" w:rsidRPr="00A6375B">
        <w:rPr>
          <w:rFonts w:ascii="GHEA Grapalat" w:hAnsi="GHEA Grapalat"/>
          <w:b/>
          <w:sz w:val="20"/>
          <w:szCs w:val="20"/>
        </w:rPr>
        <w:t>твержденн</w:t>
      </w:r>
      <w:r w:rsidR="00424E1F" w:rsidRPr="00A6375B">
        <w:rPr>
          <w:rFonts w:ascii="GHEA Grapalat" w:hAnsi="GHEA Grapalat"/>
          <w:b/>
          <w:sz w:val="20"/>
          <w:szCs w:val="20"/>
        </w:rPr>
        <w:t>ую</w:t>
      </w:r>
      <w:r w:rsidR="007A40C1" w:rsidRPr="00A6375B">
        <w:rPr>
          <w:rFonts w:ascii="GHEA Grapalat" w:hAnsi="GHEA Grapalat"/>
          <w:b/>
          <w:sz w:val="20"/>
          <w:szCs w:val="20"/>
        </w:rPr>
        <w:t xml:space="preserve"> им</w:t>
      </w:r>
      <w:r w:rsidR="00424E1F" w:rsidRPr="00A6375B">
        <w:rPr>
          <w:rFonts w:ascii="GHEA Grapalat" w:hAnsi="GHEA Grapalat"/>
          <w:b/>
          <w:sz w:val="20"/>
          <w:szCs w:val="20"/>
        </w:rPr>
        <w:t xml:space="preserve">, заполненную </w:t>
      </w:r>
      <w:r w:rsidR="00EF25F5" w:rsidRPr="00A6375B">
        <w:rPr>
          <w:rFonts w:ascii="GHEA Grapalat" w:hAnsi="GHEA Grapalat"/>
          <w:b/>
          <w:sz w:val="20"/>
          <w:szCs w:val="20"/>
        </w:rPr>
        <w:t>объемн</w:t>
      </w:r>
      <w:r w:rsidR="00FD1288" w:rsidRPr="00A6375B">
        <w:rPr>
          <w:rFonts w:ascii="GHEA Grapalat" w:hAnsi="GHEA Grapalat"/>
          <w:b/>
          <w:sz w:val="20"/>
          <w:szCs w:val="20"/>
        </w:rPr>
        <w:t>ую</w:t>
      </w:r>
      <w:r w:rsidR="00EF25F5" w:rsidRPr="00A6375B">
        <w:rPr>
          <w:rFonts w:ascii="GHEA Grapalat" w:hAnsi="GHEA Grapalat"/>
          <w:b/>
          <w:sz w:val="20"/>
          <w:szCs w:val="20"/>
        </w:rPr>
        <w:t xml:space="preserve"> ведомость-</w:t>
      </w:r>
      <w:r w:rsidR="00F26B08" w:rsidRPr="00A6375B">
        <w:rPr>
          <w:rFonts w:ascii="GHEA Grapalat" w:hAnsi="GHEA Grapalat"/>
          <w:b/>
          <w:sz w:val="20"/>
          <w:szCs w:val="20"/>
        </w:rPr>
        <w:t>смет</w:t>
      </w:r>
      <w:r w:rsidR="00424E1F" w:rsidRPr="00A6375B">
        <w:rPr>
          <w:rFonts w:ascii="GHEA Grapalat" w:hAnsi="GHEA Grapalat"/>
          <w:b/>
          <w:sz w:val="20"/>
          <w:szCs w:val="20"/>
        </w:rPr>
        <w:t>у</w:t>
      </w:r>
      <w:r w:rsidR="00F26B08" w:rsidRPr="00A6375B">
        <w:rPr>
          <w:rFonts w:ascii="GHEA Grapalat" w:hAnsi="GHEA Grapalat"/>
          <w:b/>
          <w:sz w:val="20"/>
          <w:szCs w:val="20"/>
        </w:rPr>
        <w:t xml:space="preserve">, </w:t>
      </w:r>
      <w:r w:rsidR="00F57E8E" w:rsidRPr="00A6375B">
        <w:rPr>
          <w:rFonts w:ascii="GHEA Grapalat" w:hAnsi="GHEA Grapalat"/>
          <w:b/>
          <w:sz w:val="20"/>
          <w:szCs w:val="20"/>
        </w:rPr>
        <w:t>с учетом</w:t>
      </w:r>
      <w:r w:rsidR="00424E1F" w:rsidRPr="00A6375B">
        <w:rPr>
          <w:rFonts w:ascii="GHEA Grapalat" w:hAnsi="GHEA Grapalat"/>
          <w:b/>
          <w:sz w:val="20"/>
          <w:szCs w:val="20"/>
        </w:rPr>
        <w:t xml:space="preserve">приложенной к данному приглашению объемной </w:t>
      </w:r>
      <w:r w:rsidR="00BA6FB2" w:rsidRPr="00A6375B">
        <w:rPr>
          <w:rFonts w:ascii="GHEA Grapalat" w:hAnsi="GHEA Grapalat"/>
          <w:b/>
          <w:sz w:val="20"/>
          <w:szCs w:val="20"/>
        </w:rPr>
        <w:t>спецификации</w:t>
      </w:r>
      <w:r w:rsidR="00424E1F" w:rsidRPr="00A6375B">
        <w:rPr>
          <w:rFonts w:ascii="GHEA Grapalat" w:hAnsi="GHEA Grapalat"/>
          <w:b/>
          <w:sz w:val="20"/>
          <w:szCs w:val="20"/>
        </w:rPr>
        <w:t xml:space="preserve"> по разделам работ, с указанием </w:t>
      </w:r>
      <w:r w:rsidR="004678B4" w:rsidRPr="00A6375B">
        <w:rPr>
          <w:rFonts w:ascii="GHEA Grapalat" w:hAnsi="GHEA Grapalat"/>
          <w:b/>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A6375B">
        <w:rPr>
          <w:rFonts w:ascii="GHEA Grapalat" w:hAnsi="GHEA Grapalat"/>
          <w:b/>
          <w:sz w:val="20"/>
          <w:szCs w:val="20"/>
        </w:rPr>
        <w:t>спецификации</w:t>
      </w:r>
      <w:r w:rsidR="004678B4" w:rsidRPr="00A6375B">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2D10EE" w:rsidRDefault="007014DE"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 </w:t>
      </w:r>
      <w:r w:rsidR="00AA0E41" w:rsidRPr="00A6375B">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A6375B">
        <w:rPr>
          <w:rFonts w:ascii="GHEA Grapalat" w:hAnsi="GHEA Grapalat"/>
          <w:sz w:val="20"/>
        </w:rPr>
        <w:t>;</w:t>
      </w:r>
      <w:r w:rsidR="009D2ED7" w:rsidRPr="00A6375B">
        <w:rPr>
          <w:rStyle w:val="FootnoteReference"/>
          <w:rFonts w:ascii="GHEA Grapalat" w:hAnsi="GHEA Grapalat"/>
          <w:sz w:val="20"/>
        </w:rPr>
        <w:footnoteReference w:customMarkFollows="1" w:id="3"/>
        <w:t>8</w:t>
      </w:r>
    </w:p>
    <w:p w:rsidR="000845F6" w:rsidRPr="002D10EE" w:rsidRDefault="005F25E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3E3FD0" w:rsidRPr="002D10EE">
        <w:rPr>
          <w:rFonts w:ascii="GHEA Grapalat" w:hAnsi="GHEA Grapalat"/>
          <w:sz w:val="20"/>
        </w:rPr>
        <w:t>)копию договора</w:t>
      </w:r>
      <w:r w:rsidR="00E8071D" w:rsidRPr="002D10EE">
        <w:rPr>
          <w:rFonts w:ascii="GHEA Grapalat" w:hAnsi="GHEA Grapalat"/>
          <w:sz w:val="20"/>
        </w:rPr>
        <w:t xml:space="preserve"> субподряда </w:t>
      </w:r>
      <w:r w:rsidR="003E3FD0" w:rsidRPr="002D10E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2D10EE">
        <w:rPr>
          <w:rFonts w:ascii="GHEA Grapalat" w:hAnsi="GHEA Grapalat"/>
          <w:sz w:val="20"/>
        </w:rPr>
        <w:t>субподряд</w:t>
      </w:r>
      <w:r w:rsidR="003E3FD0" w:rsidRPr="002D10EE">
        <w:rPr>
          <w:rFonts w:ascii="GHEA Grapalat" w:hAnsi="GHEA Grapalat"/>
          <w:sz w:val="20"/>
        </w:rPr>
        <w:t>;</w:t>
      </w:r>
    </w:p>
    <w:p w:rsidR="000845F6" w:rsidRPr="002D10EE" w:rsidRDefault="005F25EF"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6</w:t>
      </w:r>
      <w:r w:rsidR="003E3FD0" w:rsidRPr="002D10E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2D10EE">
        <w:rPr>
          <w:rFonts w:ascii="GHEA Grapalat" w:hAnsi="GHEA Grapalat" w:cs="Sylfaen"/>
          <w:sz w:val="20"/>
          <w:szCs w:val="20"/>
        </w:rPr>
        <w:t xml:space="preserve"> (на один и тот же лот)</w:t>
      </w:r>
      <w:r w:rsidRPr="002D10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2D10EE" w:rsidRDefault="00721677" w:rsidP="004E79F3">
      <w:pPr>
        <w:pStyle w:val="norm"/>
        <w:widowControl w:val="0"/>
        <w:spacing w:line="240" w:lineRule="auto"/>
        <w:ind w:firstLine="0"/>
        <w:rPr>
          <w:rFonts w:ascii="GHEA Grapalat" w:hAnsi="GHEA Grapalat"/>
          <w:b/>
          <w:sz w:val="20"/>
        </w:rPr>
      </w:pPr>
      <w:r w:rsidRPr="002D10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2D10EE" w:rsidRDefault="004E79F3" w:rsidP="004E79F3">
      <w:pPr>
        <w:pStyle w:val="norm"/>
        <w:widowControl w:val="0"/>
        <w:spacing w:line="240" w:lineRule="auto"/>
        <w:ind w:firstLine="0"/>
        <w:rPr>
          <w:rFonts w:ascii="GHEA Grapalat" w:hAnsi="GHEA Grapalat"/>
          <w:b/>
          <w:sz w:val="20"/>
        </w:rPr>
      </w:pPr>
    </w:p>
    <w:p w:rsidR="00A45946" w:rsidRPr="002D10EE" w:rsidRDefault="00333B85" w:rsidP="004E79F3">
      <w:pPr>
        <w:pStyle w:val="norm"/>
        <w:widowControl w:val="0"/>
        <w:spacing w:line="240" w:lineRule="auto"/>
        <w:ind w:firstLine="0"/>
        <w:rPr>
          <w:rFonts w:ascii="GHEA Grapalat" w:hAnsi="GHEA Grapalat" w:cs="Sylfaen"/>
          <w:sz w:val="20"/>
        </w:rPr>
      </w:pPr>
      <w:r w:rsidRPr="002D10EE">
        <w:rPr>
          <w:rFonts w:ascii="GHEA Grapalat" w:hAnsi="GHEA Grapalat"/>
          <w:b/>
          <w:sz w:val="20"/>
        </w:rPr>
        <w:t>5.</w:t>
      </w:r>
      <w:r w:rsidR="00C8055A" w:rsidRPr="002D10EE">
        <w:rPr>
          <w:rFonts w:ascii="GHEA Grapalat" w:hAnsi="GHEA Grapalat"/>
          <w:b/>
          <w:sz w:val="20"/>
        </w:rPr>
        <w:t xml:space="preserve">ЦЕНОВОЕ ПРЕДЛОЖЕНИЕ ЗАЯВКИ </w:t>
      </w:r>
    </w:p>
    <w:p w:rsidR="00787A1B" w:rsidRPr="002D10EE" w:rsidRDefault="00787A1B" w:rsidP="00B46D58">
      <w:pPr>
        <w:widowControl w:val="0"/>
        <w:spacing w:after="160"/>
        <w:jc w:val="center"/>
        <w:rPr>
          <w:rFonts w:ascii="GHEA Grapalat" w:hAnsi="GHEA Grapalat" w:cs="Arial"/>
          <w:b/>
          <w:sz w:val="20"/>
          <w:szCs w:val="20"/>
        </w:rPr>
      </w:pPr>
    </w:p>
    <w:p w:rsidR="00A45946" w:rsidRPr="002D10EE" w:rsidRDefault="00C8055A"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5.1</w:t>
      </w:r>
      <w:r w:rsidR="00A34DFE" w:rsidRPr="002D10EE">
        <w:rPr>
          <w:rFonts w:ascii="GHEA Grapalat" w:hAnsi="GHEA Grapalat"/>
          <w:sz w:val="20"/>
          <w:szCs w:val="20"/>
        </w:rPr>
        <w:t>.</w:t>
      </w:r>
      <w:r w:rsidRPr="002D10EE">
        <w:rPr>
          <w:rFonts w:ascii="GHEA Grapalat" w:hAnsi="GHEA Grapalat"/>
          <w:sz w:val="20"/>
          <w:szCs w:val="20"/>
        </w:rPr>
        <w:t xml:space="preserve">Предлагаемая цена помимо стоимости </w:t>
      </w:r>
      <w:r w:rsidR="00BD6E80" w:rsidRPr="002D10EE">
        <w:rPr>
          <w:rFonts w:ascii="GHEA Grapalat" w:hAnsi="GHEA Grapalat"/>
          <w:sz w:val="20"/>
          <w:szCs w:val="20"/>
        </w:rPr>
        <w:t>работ</w:t>
      </w:r>
      <w:r w:rsidRPr="002D10E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D10EE" w:rsidRDefault="00C8055A"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5.2.Участник представляет ценовое предложение в форме расчета, состоящего из обобщенных компонентов</w:t>
      </w:r>
      <w:r w:rsidR="00443317" w:rsidRPr="002D10EE">
        <w:rPr>
          <w:rFonts w:ascii="GHEA Grapalat" w:hAnsi="GHEA Grapalat"/>
          <w:sz w:val="20"/>
        </w:rPr>
        <w:t>-стоимость</w:t>
      </w:r>
      <w:r w:rsidR="004E68E0" w:rsidRPr="002D10EE">
        <w:rPr>
          <w:rFonts w:ascii="GHEA Grapalat" w:hAnsi="GHEA Grapalat"/>
          <w:sz w:val="20"/>
        </w:rPr>
        <w:t>(совокупность себестоимости и прогнозируемой прибыли)</w:t>
      </w:r>
      <w:r w:rsidRPr="002D10EE">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D10EE" w:rsidRDefault="00B95FE0" w:rsidP="004E79F3">
      <w:pPr>
        <w:pStyle w:val="norm"/>
        <w:widowControl w:val="0"/>
        <w:spacing w:line="240" w:lineRule="auto"/>
        <w:ind w:firstLine="0"/>
        <w:rPr>
          <w:rFonts w:ascii="GHEA Grapalat" w:hAnsi="GHEA Grapalat" w:cs="Sylfaen"/>
          <w:sz w:val="20"/>
        </w:rPr>
      </w:pPr>
      <w:r w:rsidRPr="002D10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а.графы "стоимость</w:t>
      </w:r>
      <w:r w:rsidR="00DF3688" w:rsidRPr="002D10EE">
        <w:rPr>
          <w:rFonts w:ascii="GHEA Grapalat" w:hAnsi="GHEA Grapalat"/>
          <w:sz w:val="20"/>
        </w:rPr>
        <w:t>"</w:t>
      </w:r>
      <w:r w:rsidRPr="002D10EE">
        <w:rPr>
          <w:rFonts w:ascii="GHEA Grapalat" w:hAnsi="GHEA Grapalat"/>
          <w:sz w:val="20"/>
        </w:rPr>
        <w:t xml:space="preserve">и "налог на добавленную стоимость" </w:t>
      </w:r>
      <w:r w:rsidR="009B550F" w:rsidRPr="002D10EE">
        <w:rPr>
          <w:rFonts w:ascii="GHEA Grapalat" w:hAnsi="GHEA Grapalat"/>
          <w:sz w:val="20"/>
        </w:rPr>
        <w:t xml:space="preserve">ценового предложения </w:t>
      </w:r>
      <w:r w:rsidRPr="002D10EE">
        <w:rPr>
          <w:rFonts w:ascii="GHEA Grapalat" w:hAnsi="GHEA Grapalat"/>
          <w:sz w:val="20"/>
        </w:rPr>
        <w:t>заполнены только цифрами, а графа "общая цена" — и прописью, и цифрами или только прописью.</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lastRenderedPageBreak/>
        <w:t xml:space="preserve">б.между суммами, указанными прописью или цифрами в графах </w:t>
      </w:r>
      <w:r w:rsidR="00A60D60" w:rsidRPr="002D10EE">
        <w:rPr>
          <w:rFonts w:ascii="GHEA Grapalat" w:hAnsi="GHEA Grapalat"/>
          <w:sz w:val="20"/>
        </w:rPr>
        <w:t>"стоимость"</w:t>
      </w:r>
      <w:r w:rsidRPr="002D10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D10EE" w:rsidRDefault="00B95FE0"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в.номер лота в ценовом предложении указан неверно, однако наименование предмета закупки заполнено правильно.</w:t>
      </w:r>
    </w:p>
    <w:p w:rsidR="00B9778A" w:rsidRPr="002D10EE" w:rsidRDefault="00B9778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г. стоимость, налог на добавленную стоимость и общая сумма</w:t>
      </w:r>
      <w:r w:rsidR="00910938" w:rsidRPr="002D10EE">
        <w:rPr>
          <w:rFonts w:ascii="GHEA Grapalat" w:hAnsi="GHEA Grapalat"/>
          <w:sz w:val="20"/>
        </w:rPr>
        <w:t xml:space="preserve"> ценового предложения</w:t>
      </w:r>
      <w:r w:rsidRPr="002D10EE">
        <w:rPr>
          <w:rFonts w:ascii="GHEA Grapalat" w:hAnsi="GHEA Grapalat"/>
          <w:sz w:val="20"/>
        </w:rPr>
        <w:t xml:space="preserve">, указанные в графах </w:t>
      </w:r>
      <w:r w:rsidR="00207490" w:rsidRPr="002D10EE">
        <w:rPr>
          <w:rFonts w:ascii="GHEA Grapalat" w:hAnsi="GHEA Grapalat"/>
          <w:sz w:val="20"/>
        </w:rPr>
        <w:t>прописью</w:t>
      </w:r>
      <w:r w:rsidRPr="002D10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2D10EE">
        <w:rPr>
          <w:rFonts w:ascii="GHEA Grapalat" w:hAnsi="GHEA Grapalat"/>
          <w:sz w:val="20"/>
        </w:rPr>
        <w:t xml:space="preserve">, </w:t>
      </w:r>
    </w:p>
    <w:p w:rsidR="00260739" w:rsidRPr="002D10EE" w:rsidRDefault="00A14685"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д. в графах стоимость и налог на добавленную стоимость </w:t>
      </w:r>
      <w:r w:rsidR="008730A8" w:rsidRPr="002D10EE">
        <w:rPr>
          <w:rFonts w:ascii="GHEA Grapalat" w:hAnsi="GHEA Grapalat"/>
          <w:sz w:val="20"/>
        </w:rPr>
        <w:t xml:space="preserve">ценового предложения </w:t>
      </w:r>
      <w:r w:rsidRPr="002D10EE">
        <w:rPr>
          <w:rFonts w:ascii="GHEA Grapalat" w:hAnsi="GHEA Grapalat"/>
          <w:sz w:val="20"/>
        </w:rPr>
        <w:t xml:space="preserve">суммы заполнены как цифрами, так и </w:t>
      </w:r>
      <w:r w:rsidR="008730A8" w:rsidRPr="002D10EE">
        <w:rPr>
          <w:rFonts w:ascii="GHEA Grapalat" w:hAnsi="GHEA Grapalat"/>
          <w:sz w:val="20"/>
        </w:rPr>
        <w:t>прописью</w:t>
      </w:r>
      <w:r w:rsidRPr="002D10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D10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2D10EE" w:rsidRDefault="0048059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е. в суммах, заполненных буквами в графах ценового пред</w:t>
      </w:r>
      <w:r w:rsidR="00413595" w:rsidRPr="002D10EE">
        <w:rPr>
          <w:rFonts w:ascii="GHEA Grapalat" w:hAnsi="GHEA Grapalat"/>
          <w:sz w:val="20"/>
        </w:rPr>
        <w:t>ложения, лумы указаны в цифрах.</w:t>
      </w:r>
    </w:p>
    <w:p w:rsidR="00A45946" w:rsidRPr="002D10EE" w:rsidRDefault="00C8055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5.3</w:t>
      </w:r>
      <w:r w:rsidR="00A34DFE" w:rsidRPr="002D10EE">
        <w:rPr>
          <w:rFonts w:ascii="GHEA Grapalat" w:hAnsi="GHEA Grapalat"/>
          <w:sz w:val="20"/>
        </w:rPr>
        <w:t>.</w:t>
      </w:r>
      <w:r w:rsidRPr="002D10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2D10EE">
        <w:rPr>
          <w:rFonts w:ascii="GHEA Grapalat" w:hAnsi="GHEA Grapalat"/>
          <w:sz w:val="20"/>
        </w:rPr>
        <w:t>,</w:t>
      </w:r>
      <w:r w:rsidRPr="002D10EE">
        <w:rPr>
          <w:rFonts w:ascii="GHEA Grapalat" w:hAnsi="GHEA Grapalat"/>
          <w:sz w:val="20"/>
        </w:rPr>
        <w:t xml:space="preserve"> также размер прибыли участника не может быть ограничен приглашением.</w:t>
      </w:r>
    </w:p>
    <w:p w:rsidR="00873D42" w:rsidRPr="002D10EE" w:rsidRDefault="00873D42" w:rsidP="00873D42">
      <w:pPr>
        <w:jc w:val="center"/>
        <w:rPr>
          <w:rFonts w:ascii="GHEA Grapalat" w:hAnsi="GHEA Grapalat"/>
          <w:b/>
          <w:sz w:val="20"/>
          <w:szCs w:val="20"/>
        </w:rPr>
      </w:pPr>
    </w:p>
    <w:p w:rsidR="00096865" w:rsidRPr="002D10EE" w:rsidRDefault="00220C7C" w:rsidP="00873D42">
      <w:pPr>
        <w:jc w:val="center"/>
        <w:rPr>
          <w:rFonts w:ascii="GHEA Grapalat" w:hAnsi="GHEA Grapalat"/>
          <w:b/>
          <w:sz w:val="20"/>
          <w:szCs w:val="20"/>
        </w:rPr>
      </w:pPr>
      <w:r w:rsidRPr="002D10EE">
        <w:rPr>
          <w:rFonts w:ascii="GHEA Grapalat" w:hAnsi="GHEA Grapalat"/>
          <w:b/>
          <w:sz w:val="20"/>
          <w:szCs w:val="20"/>
        </w:rPr>
        <w:t xml:space="preserve">6. СРОК ДЕЙСТВИЯ ЗАЯВКИ, </w:t>
      </w:r>
      <w:r w:rsidR="00294F67" w:rsidRPr="002D10EE">
        <w:rPr>
          <w:rFonts w:ascii="GHEA Grapalat" w:hAnsi="GHEA Grapalat"/>
          <w:b/>
          <w:sz w:val="20"/>
          <w:szCs w:val="20"/>
        </w:rPr>
        <w:br/>
      </w:r>
      <w:r w:rsidRPr="002D10EE">
        <w:rPr>
          <w:rFonts w:ascii="GHEA Grapalat" w:hAnsi="GHEA Grapalat"/>
          <w:b/>
          <w:sz w:val="20"/>
          <w:szCs w:val="20"/>
        </w:rPr>
        <w:t>ПОРЯДОК ВНЕСЕНИЯ ИЗМЕНЕНИЙ В ЗАЯВКИ</w:t>
      </w:r>
      <w:r w:rsidR="00955A1E" w:rsidRPr="002D10EE">
        <w:rPr>
          <w:rFonts w:ascii="GHEA Grapalat" w:hAnsi="GHEA Grapalat"/>
          <w:b/>
          <w:sz w:val="20"/>
          <w:szCs w:val="20"/>
        </w:rPr>
        <w:t>И ИХ ОТЗЫВА</w:t>
      </w:r>
    </w:p>
    <w:p w:rsidR="00873D42" w:rsidRPr="002D10EE" w:rsidRDefault="00873D42" w:rsidP="00873D42">
      <w:pPr>
        <w:jc w:val="center"/>
        <w:rPr>
          <w:rFonts w:ascii="GHEA Grapalat" w:hAnsi="GHEA Grapalat"/>
          <w:b/>
          <w:sz w:val="20"/>
          <w:szCs w:val="20"/>
        </w:rPr>
      </w:pPr>
    </w:p>
    <w:p w:rsidR="00096865" w:rsidRPr="002D10EE" w:rsidRDefault="00220C7C" w:rsidP="004E79F3">
      <w:pPr>
        <w:pStyle w:val="BodyTextIndent"/>
        <w:widowControl w:val="0"/>
        <w:tabs>
          <w:tab w:val="left" w:pos="1134"/>
        </w:tabs>
        <w:spacing w:line="240" w:lineRule="auto"/>
        <w:ind w:firstLine="0"/>
        <w:rPr>
          <w:rFonts w:ascii="GHEA Grapalat" w:hAnsi="GHEA Grapalat"/>
          <w:i w:val="0"/>
        </w:rPr>
      </w:pPr>
      <w:r w:rsidRPr="002D10EE">
        <w:rPr>
          <w:rFonts w:ascii="GHEA Grapalat" w:hAnsi="GHEA Grapalat"/>
          <w:i w:val="0"/>
        </w:rPr>
        <w:t>6.1</w:t>
      </w:r>
      <w:r w:rsidR="00A34DFE" w:rsidRPr="002D10EE">
        <w:rPr>
          <w:rFonts w:ascii="GHEA Grapalat" w:hAnsi="GHEA Grapalat"/>
          <w:i w:val="0"/>
        </w:rPr>
        <w:t>.</w:t>
      </w:r>
      <w:r w:rsidRPr="002D10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D10EE" w:rsidRDefault="00220C7C" w:rsidP="004E79F3">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6.2</w:t>
      </w:r>
      <w:r w:rsidR="00A34DFE" w:rsidRPr="002D10EE">
        <w:rPr>
          <w:rFonts w:ascii="GHEA Grapalat" w:hAnsi="GHEA Grapalat"/>
          <w:i w:val="0"/>
        </w:rPr>
        <w:t>.</w:t>
      </w:r>
      <w:r w:rsidRPr="002D10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D10EE" w:rsidRDefault="00FA0E41" w:rsidP="00B46D58">
      <w:pPr>
        <w:widowControl w:val="0"/>
        <w:spacing w:after="160"/>
        <w:jc w:val="center"/>
        <w:rPr>
          <w:rFonts w:ascii="GHEA Grapalat" w:hAnsi="GHEA Grapalat"/>
          <w:b/>
          <w:sz w:val="20"/>
          <w:szCs w:val="20"/>
        </w:rPr>
      </w:pPr>
    </w:p>
    <w:p w:rsidR="00096865" w:rsidRPr="002D10EE" w:rsidRDefault="00E70FC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8.ВСКРЫТИЕ, ОЦЕНКА ЗАЯВОК И </w:t>
      </w:r>
      <w:r w:rsidR="008E3C53" w:rsidRPr="002D10EE">
        <w:rPr>
          <w:rFonts w:ascii="GHEA Grapalat" w:hAnsi="GHEA Grapalat"/>
          <w:b/>
          <w:sz w:val="20"/>
          <w:szCs w:val="20"/>
        </w:rPr>
        <w:br/>
      </w:r>
      <w:r w:rsidR="00807178" w:rsidRPr="002D10EE">
        <w:rPr>
          <w:rFonts w:ascii="GHEA Grapalat" w:hAnsi="GHEA Grapalat"/>
          <w:b/>
          <w:sz w:val="20"/>
          <w:szCs w:val="20"/>
        </w:rPr>
        <w:t xml:space="preserve">ПОДВЕДЕНИЕ ИТОГОВ </w:t>
      </w:r>
    </w:p>
    <w:p w:rsidR="000E21F2" w:rsidRPr="002D10EE" w:rsidRDefault="00FD2748" w:rsidP="00616F38">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8.1</w:t>
      </w:r>
      <w:r w:rsidR="00616F38" w:rsidRPr="002D10EE">
        <w:rPr>
          <w:rFonts w:ascii="GHEA Grapalat" w:hAnsi="GHEA Grapalat"/>
        </w:rPr>
        <w:t>.</w:t>
      </w:r>
      <w:r w:rsidR="000E21F2" w:rsidRPr="002D10EE">
        <w:rPr>
          <w:rFonts w:ascii="GHEA Grapalat" w:hAnsi="GHEA Grapalat"/>
        </w:rPr>
        <w:t>Вскрытие заявок произойдет на заседании к</w:t>
      </w:r>
      <w:r w:rsidR="00616F38" w:rsidRPr="002D10EE">
        <w:rPr>
          <w:rFonts w:ascii="GHEA Grapalat" w:hAnsi="GHEA Grapalat"/>
        </w:rPr>
        <w:t>омиссии по вскрытию заявок на "7"-ый день в "</w:t>
      </w:r>
      <w:r w:rsidR="00E4122D" w:rsidRPr="00E4122D">
        <w:rPr>
          <w:rFonts w:ascii="GHEA Grapalat" w:hAnsi="GHEA Grapalat"/>
        </w:rPr>
        <w:t>1</w:t>
      </w:r>
      <w:r w:rsidR="00E26C8A" w:rsidRPr="00E26C8A">
        <w:rPr>
          <w:rFonts w:ascii="GHEA Grapalat" w:hAnsi="GHEA Grapalat"/>
        </w:rPr>
        <w:t>2</w:t>
      </w:r>
      <w:r w:rsidR="00616F38" w:rsidRPr="002D10EE">
        <w:rPr>
          <w:rFonts w:ascii="GHEA Grapalat" w:hAnsi="GHEA Grapalat"/>
        </w:rPr>
        <w:t>;00</w:t>
      </w:r>
      <w:r w:rsidR="000E21F2" w:rsidRPr="002D10EE">
        <w:rPr>
          <w:rFonts w:ascii="GHEA Grapalat" w:hAnsi="GHEA Grapalat"/>
        </w:rPr>
        <w:t xml:space="preserve">" </w:t>
      </w:r>
      <w:r w:rsidR="00616F38" w:rsidRPr="002D10EE">
        <w:rPr>
          <w:rFonts w:ascii="GHEA Grapalat" w:hAnsi="GHEA Grapalat"/>
        </w:rPr>
        <w:t xml:space="preserve">часа </w:t>
      </w:r>
      <w:r w:rsidR="000E21F2" w:rsidRPr="002D10EE">
        <w:rPr>
          <w:rFonts w:ascii="GHEA Grapalat" w:hAnsi="GHEA Grapalat"/>
        </w:rPr>
        <w:t>со дня опубликования в бюллетене объявления и приглашения на настоящую процедуру.</w:t>
      </w:r>
    </w:p>
    <w:p w:rsidR="000E21F2" w:rsidRPr="002D10EE" w:rsidRDefault="000E21F2" w:rsidP="00616F38">
      <w:pPr>
        <w:widowControl w:val="0"/>
        <w:jc w:val="both"/>
        <w:rPr>
          <w:rFonts w:ascii="GHEA Grapalat" w:hAnsi="GHEA Grapalat"/>
          <w:sz w:val="20"/>
          <w:szCs w:val="20"/>
        </w:rPr>
      </w:pPr>
      <w:r w:rsidRPr="002D10EE">
        <w:rPr>
          <w:rFonts w:ascii="GHEA Grapalat" w:hAnsi="GHEA Grapalat"/>
          <w:sz w:val="20"/>
          <w:szCs w:val="20"/>
        </w:rPr>
        <w:t>На заседании по вскрытию</w:t>
      </w:r>
      <w:r w:rsidR="004411C1" w:rsidRPr="002D10EE">
        <w:rPr>
          <w:rFonts w:ascii="GHEA Grapalat" w:hAnsi="GHEA Grapalat"/>
          <w:sz w:val="20"/>
          <w:szCs w:val="20"/>
        </w:rPr>
        <w:t xml:space="preserve"> и оценке</w:t>
      </w:r>
      <w:r w:rsidRPr="002D10EE">
        <w:rPr>
          <w:rFonts w:ascii="GHEA Grapalat" w:hAnsi="GHEA Grapalat"/>
          <w:sz w:val="20"/>
          <w:szCs w:val="20"/>
        </w:rPr>
        <w:t xml:space="preserve"> заявок:</w:t>
      </w:r>
    </w:p>
    <w:p w:rsidR="000E21F2" w:rsidRPr="002D10EE" w:rsidRDefault="00616F38" w:rsidP="00616F38">
      <w:pPr>
        <w:widowControl w:val="0"/>
        <w:jc w:val="both"/>
        <w:rPr>
          <w:rFonts w:ascii="GHEA Grapalat" w:hAnsi="GHEA Grapalat"/>
          <w:sz w:val="20"/>
          <w:szCs w:val="20"/>
        </w:rPr>
      </w:pPr>
      <w:r w:rsidRPr="002D10EE">
        <w:rPr>
          <w:rFonts w:ascii="GHEA Grapalat" w:hAnsi="GHEA Grapalat"/>
          <w:sz w:val="20"/>
          <w:szCs w:val="20"/>
        </w:rPr>
        <w:t>1)</w:t>
      </w:r>
      <w:r w:rsidR="000E21F2" w:rsidRPr="002D10E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2)</w:t>
      </w:r>
      <w:r w:rsidR="000E21F2" w:rsidRPr="002D10E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а.</w:t>
      </w:r>
      <w:r w:rsidR="000E21F2" w:rsidRPr="002D10EE">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б.</w:t>
      </w:r>
      <w:r w:rsidR="000E21F2" w:rsidRPr="002D10EE">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2D10EE" w:rsidRDefault="00616F3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w:t>
      </w:r>
      <w:r w:rsidR="000E21F2" w:rsidRPr="002D10E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D10EE" w:rsidRDefault="00FD2748" w:rsidP="00616F38">
      <w:pPr>
        <w:pStyle w:val="BodyTextIndent2"/>
        <w:widowControl w:val="0"/>
        <w:tabs>
          <w:tab w:val="left" w:pos="1134"/>
        </w:tabs>
        <w:spacing w:line="240" w:lineRule="auto"/>
        <w:ind w:firstLine="0"/>
        <w:rPr>
          <w:rFonts w:ascii="GHEA Grapalat" w:hAnsi="GHEA Grapalat"/>
        </w:rPr>
      </w:pPr>
      <w:r w:rsidRPr="002D10EE">
        <w:rPr>
          <w:rFonts w:ascii="GHEA Grapalat" w:hAnsi="GHEA Grapalat"/>
        </w:rPr>
        <w:t xml:space="preserve">8.2.Заявки оцениваются в порядке, установленном настоящим приглашением. </w:t>
      </w:r>
    </w:p>
    <w:p w:rsidR="002A665D" w:rsidRPr="002D10EE" w:rsidRDefault="00CF34DE" w:rsidP="00616F38">
      <w:pPr>
        <w:widowControl w:val="0"/>
        <w:jc w:val="both"/>
        <w:rPr>
          <w:rFonts w:ascii="GHEA Grapalat" w:hAnsi="GHEA Grapalat"/>
          <w:sz w:val="20"/>
          <w:szCs w:val="20"/>
        </w:rPr>
      </w:pPr>
      <w:r w:rsidRPr="002D10EE">
        <w:rPr>
          <w:rFonts w:ascii="GHEA Grapalat" w:hAnsi="GHEA Grapalat"/>
          <w:sz w:val="20"/>
          <w:szCs w:val="20"/>
        </w:rPr>
        <w:t>Е</w:t>
      </w:r>
      <w:r w:rsidR="00CA7C54" w:rsidRPr="002D10EE">
        <w:rPr>
          <w:rFonts w:ascii="GHEA Grapalat" w:hAnsi="GHEA Grapalat"/>
          <w:sz w:val="20"/>
          <w:szCs w:val="20"/>
        </w:rPr>
        <w:t xml:space="preserve">сли количество лотов </w:t>
      </w:r>
      <w:r w:rsidR="00D42D33" w:rsidRPr="002D10EE">
        <w:rPr>
          <w:rFonts w:ascii="GHEA Grapalat" w:hAnsi="GHEA Grapalat"/>
          <w:sz w:val="20"/>
          <w:szCs w:val="20"/>
        </w:rPr>
        <w:t xml:space="preserve">в </w:t>
      </w:r>
      <w:r w:rsidR="00CA7C54" w:rsidRPr="002D10EE">
        <w:rPr>
          <w:rFonts w:ascii="GHEA Grapalat" w:hAnsi="GHEA Grapalat"/>
          <w:sz w:val="20"/>
          <w:szCs w:val="20"/>
        </w:rPr>
        <w:t>процедур</w:t>
      </w:r>
      <w:r w:rsidR="00D42D33" w:rsidRPr="002D10EE">
        <w:rPr>
          <w:rFonts w:ascii="GHEA Grapalat" w:hAnsi="GHEA Grapalat"/>
          <w:sz w:val="20"/>
          <w:szCs w:val="20"/>
        </w:rPr>
        <w:t>е</w:t>
      </w:r>
      <w:r w:rsidR="00CA7C54" w:rsidRPr="002D10EE">
        <w:rPr>
          <w:rFonts w:ascii="GHEA Grapalat" w:hAnsi="GHEA Grapalat"/>
          <w:sz w:val="20"/>
          <w:szCs w:val="20"/>
        </w:rPr>
        <w:t xml:space="preserve"> закупок не превышает семдесять пять</w:t>
      </w:r>
      <w:r w:rsidRPr="002D10EE">
        <w:rPr>
          <w:rFonts w:ascii="GHEA Grapalat" w:hAnsi="GHEA Grapalat"/>
          <w:sz w:val="20"/>
          <w:szCs w:val="20"/>
        </w:rPr>
        <w:t xml:space="preserve"> лотов</w:t>
      </w:r>
      <w:r w:rsidR="00CA7C54" w:rsidRPr="002D10EE">
        <w:rPr>
          <w:rFonts w:ascii="GHEA Grapalat" w:hAnsi="GHEA Grapalat"/>
          <w:sz w:val="20"/>
          <w:szCs w:val="20"/>
        </w:rPr>
        <w:t xml:space="preserve">- оценка </w:t>
      </w:r>
      <w:r w:rsidR="009A796C" w:rsidRPr="002D10EE">
        <w:rPr>
          <w:rFonts w:ascii="GHEA Grapalat" w:hAnsi="GHEA Grapalat"/>
          <w:sz w:val="20"/>
          <w:szCs w:val="20"/>
        </w:rPr>
        <w:t xml:space="preserve">заявок осуществляется в течение </w:t>
      </w:r>
      <w:r w:rsidR="00CA7C54" w:rsidRPr="002D10EE">
        <w:rPr>
          <w:rFonts w:ascii="GHEA Grapalat" w:hAnsi="GHEA Grapalat"/>
          <w:sz w:val="20"/>
          <w:szCs w:val="20"/>
        </w:rPr>
        <w:t xml:space="preserve">десяти </w:t>
      </w:r>
      <w:r w:rsidR="009A796C" w:rsidRPr="002D10EE">
        <w:rPr>
          <w:rFonts w:ascii="GHEA Grapalat" w:hAnsi="GHEA Grapalat"/>
          <w:sz w:val="20"/>
          <w:szCs w:val="20"/>
        </w:rPr>
        <w:t>рабочих дней со дня истечения окончательного срока их подачи, а</w:t>
      </w:r>
      <w:r w:rsidR="00CA7C54" w:rsidRPr="002D10EE">
        <w:rPr>
          <w:rFonts w:ascii="GHEA Grapalat" w:hAnsi="GHEA Grapalat"/>
          <w:sz w:val="20"/>
          <w:szCs w:val="20"/>
        </w:rPr>
        <w:t xml:space="preserve"> при превышении-</w:t>
      </w:r>
      <w:r w:rsidR="009A796C" w:rsidRPr="002D10EE">
        <w:rPr>
          <w:rFonts w:ascii="GHEA Grapalat" w:hAnsi="GHEA Grapalat"/>
          <w:sz w:val="20"/>
          <w:szCs w:val="20"/>
        </w:rPr>
        <w:t xml:space="preserve"> в течение </w:t>
      </w:r>
      <w:r w:rsidR="00CA7C54" w:rsidRPr="002D10EE">
        <w:rPr>
          <w:rFonts w:ascii="GHEA Grapalat" w:hAnsi="GHEA Grapalat"/>
          <w:sz w:val="20"/>
          <w:szCs w:val="20"/>
        </w:rPr>
        <w:t xml:space="preserve">пятнадцати </w:t>
      </w:r>
      <w:r w:rsidR="009A796C" w:rsidRPr="002D10EE">
        <w:rPr>
          <w:rFonts w:ascii="GHEA Grapalat" w:hAnsi="GHEA Grapalat"/>
          <w:sz w:val="20"/>
          <w:szCs w:val="20"/>
        </w:rPr>
        <w:t>рабочих дней.</w:t>
      </w:r>
    </w:p>
    <w:p w:rsidR="00ED6836" w:rsidRPr="002D10EE" w:rsidRDefault="00745561" w:rsidP="00616F38">
      <w:pPr>
        <w:widowControl w:val="0"/>
        <w:jc w:val="both"/>
        <w:rPr>
          <w:rFonts w:ascii="GHEA Grapalat" w:hAnsi="GHEA Grapalat" w:cs="Sylfaen"/>
          <w:sz w:val="20"/>
          <w:szCs w:val="20"/>
        </w:rPr>
      </w:pPr>
      <w:r w:rsidRPr="002D10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D10EE">
        <w:rPr>
          <w:rFonts w:ascii="GHEA Grapalat" w:hAnsi="GHEA Grapalat"/>
          <w:sz w:val="20"/>
          <w:szCs w:val="20"/>
        </w:rPr>
        <w:t xml:space="preserve"> и оценке </w:t>
      </w:r>
      <w:r w:rsidRPr="002D10E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2D10EE">
        <w:rPr>
          <w:rFonts w:ascii="GHEA Grapalat" w:hAnsi="GHEA Grapalat"/>
          <w:sz w:val="20"/>
          <w:szCs w:val="20"/>
        </w:rPr>
        <w:t>.</w:t>
      </w:r>
    </w:p>
    <w:p w:rsidR="00B514E8" w:rsidRPr="002D10EE" w:rsidRDefault="00FD2748"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8.</w:t>
      </w:r>
      <w:r w:rsidR="00BD1509" w:rsidRPr="002D10EE">
        <w:rPr>
          <w:rFonts w:ascii="GHEA Grapalat" w:hAnsi="GHEA Grapalat"/>
        </w:rPr>
        <w:t>3</w:t>
      </w:r>
      <w:r w:rsidR="00616F38" w:rsidRPr="002D10EE">
        <w:rPr>
          <w:rFonts w:ascii="GHEA Grapalat" w:hAnsi="GHEA Grapalat"/>
        </w:rPr>
        <w:t>.</w:t>
      </w:r>
      <w:r w:rsidR="00D22CBB" w:rsidRPr="002D10EE">
        <w:rPr>
          <w:rFonts w:ascii="GHEA Grapalat" w:hAnsi="GHEA Grapalat"/>
        </w:rPr>
        <w:t>Отобранныйу</w:t>
      </w:r>
      <w:r w:rsidRPr="002D10EE">
        <w:rPr>
          <w:rFonts w:ascii="GHEA Grapalat" w:hAnsi="GHEA Grapalat"/>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D10EE">
        <w:rPr>
          <w:rFonts w:ascii="GHEA Grapalat" w:hAnsi="GHEA Grapalat"/>
        </w:rPr>
        <w:t>отобранного</w:t>
      </w:r>
      <w:r w:rsidR="0066621D" w:rsidRPr="002D10EE">
        <w:rPr>
          <w:rFonts w:ascii="GHEA Grapalat" w:hAnsi="GHEA Grapalat"/>
        </w:rPr>
        <w:t xml:space="preserve"> участника</w:t>
      </w:r>
      <w:r w:rsidR="009A0BDF" w:rsidRPr="002D10EE">
        <w:rPr>
          <w:rFonts w:ascii="GHEA Grapalat" w:hAnsi="GHEA Grapalat"/>
        </w:rPr>
        <w:t xml:space="preserve"> и </w:t>
      </w:r>
      <w:r w:rsidRPr="002D10EE">
        <w:rPr>
          <w:rFonts w:ascii="GHEA Grapalat" w:hAnsi="GHEA Grapalat"/>
        </w:rPr>
        <w:t xml:space="preserve">участников, занявших </w:t>
      </w:r>
      <w:r w:rsidRPr="002D10EE">
        <w:rPr>
          <w:rFonts w:ascii="GHEA Grapalat" w:hAnsi="GHEA Grapalat"/>
        </w:rPr>
        <w:lastRenderedPageBreak/>
        <w:t>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2D10EE">
        <w:rPr>
          <w:rFonts w:ascii="GHEA Grapalat" w:hAnsi="GHEA Grapalat"/>
        </w:rPr>
        <w:t>.</w:t>
      </w:r>
    </w:p>
    <w:p w:rsidR="00616F38" w:rsidRPr="002D10EE" w:rsidRDefault="00FD2748"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023B6C" w:rsidRPr="002D10EE">
        <w:rPr>
          <w:rFonts w:ascii="GHEA Grapalat" w:hAnsi="GHEA Grapalat"/>
          <w:i w:val="0"/>
        </w:rPr>
        <w:t>4</w:t>
      </w:r>
      <w:r w:rsidR="00616F38" w:rsidRPr="002D10EE">
        <w:rPr>
          <w:rFonts w:ascii="GHEA Grapalat" w:hAnsi="GHEA Grapalat"/>
          <w:i w:val="0"/>
        </w:rPr>
        <w:t>.</w:t>
      </w:r>
      <w:r w:rsidRPr="002D10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616F38" w:rsidRPr="002D10EE">
        <w:rPr>
          <w:rFonts w:ascii="GHEA Grapalat" w:hAnsi="GHEA Grapalat"/>
          <w:i w:val="0"/>
        </w:rPr>
        <w:t>по курсу, установленному Центральным банком Республики Армения.</w:t>
      </w:r>
      <w:r w:rsidR="00616F38" w:rsidRPr="002D10EE">
        <w:rPr>
          <w:rStyle w:val="FootnoteReference"/>
          <w:rFonts w:ascii="GHEA Grapalat" w:hAnsi="GHEA Grapalat"/>
          <w:i w:val="0"/>
        </w:rPr>
        <w:footnoteReference w:id="4"/>
      </w:r>
      <w:r w:rsidR="00616F38" w:rsidRPr="002D10EE">
        <w:rPr>
          <w:rFonts w:ascii="GHEA Grapalat" w:hAnsi="GHEA Grapalat"/>
          <w:i w:val="0"/>
        </w:rPr>
        <w:t xml:space="preserve">. </w:t>
      </w:r>
    </w:p>
    <w:p w:rsidR="00096865" w:rsidRPr="002D10EE" w:rsidRDefault="00FD2748"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7939CF" w:rsidRPr="002D10EE">
        <w:rPr>
          <w:rFonts w:ascii="GHEA Grapalat" w:hAnsi="GHEA Grapalat"/>
          <w:i w:val="0"/>
        </w:rPr>
        <w:t>5</w:t>
      </w:r>
      <w:r w:rsidRPr="002D10EE">
        <w:rPr>
          <w:rFonts w:ascii="GHEA Grapalat" w:hAnsi="GHEA Grapalat"/>
          <w:i w:val="0"/>
        </w:rPr>
        <w:t>.Переговоры между комиссией, заказчиком и участниками запрещаются, за исключением случаев,</w:t>
      </w:r>
    </w:p>
    <w:p w:rsidR="00096865" w:rsidRPr="002D10EE" w:rsidRDefault="00096865"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2D10EE">
        <w:rPr>
          <w:rFonts w:ascii="Courier New" w:hAnsi="Courier New" w:cs="Courier New"/>
          <w:i w:val="0"/>
          <w:lang w:val="en-US"/>
        </w:rPr>
        <w:t> </w:t>
      </w:r>
      <w:r w:rsidRPr="002D10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D10EE" w:rsidDel="00992C40" w:rsidRDefault="00096865"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2)иных случаев, предусмотренных Законом.</w:t>
      </w:r>
    </w:p>
    <w:p w:rsidR="009B6D58" w:rsidRPr="00A6375B" w:rsidRDefault="00FD274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8.</w:t>
      </w:r>
      <w:r w:rsidR="002E30B8" w:rsidRPr="00A6375B">
        <w:rPr>
          <w:rFonts w:ascii="GHEA Grapalat" w:hAnsi="GHEA Grapalat"/>
          <w:b/>
          <w:sz w:val="20"/>
        </w:rPr>
        <w:t>6</w:t>
      </w:r>
      <w:r w:rsidRPr="00A6375B">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375B">
        <w:rPr>
          <w:rFonts w:ascii="GHEA Grapalat" w:hAnsi="GHEA Grapalat"/>
          <w:b/>
          <w:sz w:val="20"/>
        </w:rPr>
        <w:t>отобранного</w:t>
      </w:r>
      <w:r w:rsidR="00970000" w:rsidRPr="00A6375B">
        <w:rPr>
          <w:rFonts w:ascii="GHEA Grapalat" w:hAnsi="GHEA Grapalat"/>
          <w:b/>
          <w:sz w:val="20"/>
        </w:rPr>
        <w:t xml:space="preserve"> участника</w:t>
      </w:r>
      <w:r w:rsidR="00A00A1F" w:rsidRPr="00A6375B">
        <w:rPr>
          <w:rFonts w:ascii="GHEA Grapalat" w:hAnsi="GHEA Grapalat"/>
          <w:b/>
          <w:sz w:val="20"/>
        </w:rPr>
        <w:t xml:space="preserve"> и </w:t>
      </w:r>
      <w:r w:rsidRPr="00A6375B">
        <w:rPr>
          <w:rFonts w:ascii="GHEA Grapalat" w:hAnsi="GHEA Grapalat"/>
          <w:b/>
          <w:sz w:val="20"/>
        </w:rPr>
        <w:t xml:space="preserve">участников, </w:t>
      </w:r>
      <w:r w:rsidR="00A00A1F" w:rsidRPr="00A6375B">
        <w:rPr>
          <w:rFonts w:ascii="GHEA Grapalat" w:hAnsi="GHEA Grapalat"/>
          <w:b/>
          <w:sz w:val="20"/>
        </w:rPr>
        <w:t xml:space="preserve"> занявших </w:t>
      </w:r>
      <w:r w:rsidRPr="00A6375B">
        <w:rPr>
          <w:rFonts w:ascii="GHEA Grapalat" w:hAnsi="GHEA Grapalat"/>
          <w:b/>
          <w:sz w:val="20"/>
        </w:rPr>
        <w:t xml:space="preserve">последующие места. </w:t>
      </w:r>
      <w:r w:rsidR="00F5168A" w:rsidRPr="00A6375B">
        <w:rPr>
          <w:rFonts w:ascii="GHEA Grapalat" w:hAnsi="GHEA Grapalat"/>
          <w:b/>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A6375B">
        <w:rPr>
          <w:rFonts w:ascii="GHEA Grapalat" w:hAnsi="GHEA Grapalat"/>
          <w:b/>
          <w:sz w:val="20"/>
        </w:rPr>
        <w:t>приглашения</w:t>
      </w:r>
      <w:r w:rsidR="005A3D17" w:rsidRPr="00A6375B">
        <w:rPr>
          <w:rFonts w:ascii="GHEA Grapalat" w:hAnsi="GHEA Grapalat"/>
          <w:b/>
          <w:sz w:val="20"/>
        </w:rPr>
        <w:t>.</w:t>
      </w:r>
      <w:r w:rsidRPr="00A6375B">
        <w:rPr>
          <w:rFonts w:ascii="GHEA Grapalat" w:hAnsi="GHEA Grapalat"/>
          <w:b/>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A6375B">
        <w:rPr>
          <w:rFonts w:ascii="GHEA Grapalat" w:hAnsi="GHEA Grapalat"/>
          <w:b/>
          <w:sz w:val="20"/>
        </w:rPr>
        <w:t>ании части 6 статьи 15 Закона:</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а.для определения</w:t>
      </w:r>
      <w:r w:rsidR="005F09CE" w:rsidRPr="00A6375B">
        <w:rPr>
          <w:rFonts w:ascii="GHEA Grapalat" w:hAnsi="GHEA Grapalat"/>
          <w:b/>
          <w:sz w:val="20"/>
        </w:rPr>
        <w:t xml:space="preserve"> отобранного</w:t>
      </w:r>
      <w:r w:rsidR="000C6E1C" w:rsidRPr="00A6375B">
        <w:rPr>
          <w:rFonts w:ascii="GHEA Grapalat" w:hAnsi="GHEA Grapalat"/>
          <w:b/>
          <w:sz w:val="20"/>
        </w:rPr>
        <w:t xml:space="preserve"> участника</w:t>
      </w:r>
      <w:r w:rsidR="005F09CE" w:rsidRPr="00A6375B">
        <w:rPr>
          <w:rFonts w:ascii="GHEA Grapalat" w:hAnsi="GHEA Grapalat"/>
          <w:b/>
          <w:sz w:val="20"/>
        </w:rPr>
        <w:t xml:space="preserve"> и</w:t>
      </w:r>
      <w:r w:rsidRPr="00A6375B">
        <w:rPr>
          <w:rFonts w:ascii="GHEA Grapalat" w:hAnsi="GHEA Grapalat"/>
          <w:b/>
          <w:sz w:val="20"/>
        </w:rPr>
        <w:t xml:space="preserve"> участников, занявших последующие места, с</w:t>
      </w:r>
      <w:r w:rsidR="00A50C53" w:rsidRPr="00A6375B">
        <w:rPr>
          <w:rFonts w:ascii="Courier New" w:hAnsi="Courier New" w:cs="Courier New"/>
          <w:b/>
          <w:sz w:val="20"/>
          <w:lang w:val="en-US"/>
        </w:rPr>
        <w:t> </w:t>
      </w:r>
      <w:r w:rsidRPr="00A6375B">
        <w:rPr>
          <w:rFonts w:ascii="GHEA Grapalat" w:hAnsi="GHEA Grapalat"/>
          <w:b/>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 xml:space="preserve">б.в противном случае заседание комиссии приостанавливается, и в течение одного рабочего дня секретарь комиссии </w:t>
      </w:r>
      <w:r w:rsidR="000A7854" w:rsidRPr="00A6375B">
        <w:rPr>
          <w:rFonts w:ascii="GHEA Grapalat" w:hAnsi="GHEA Grapalat"/>
          <w:b/>
          <w:sz w:val="20"/>
        </w:rPr>
        <w:t>в электронной форме</w:t>
      </w:r>
      <w:r w:rsidRPr="00A6375B">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 xml:space="preserve">в.переговоры проводятся не раннее чем на второй и не позднее чем на </w:t>
      </w:r>
      <w:r w:rsidR="00996FDC" w:rsidRPr="00A6375B">
        <w:rPr>
          <w:rFonts w:ascii="GHEA Grapalat" w:hAnsi="GHEA Grapalat"/>
          <w:b/>
          <w:sz w:val="20"/>
        </w:rPr>
        <w:t xml:space="preserve">пятый </w:t>
      </w:r>
      <w:r w:rsidRPr="00A6375B">
        <w:rPr>
          <w:rFonts w:ascii="GHEA Grapalat" w:hAnsi="GHEA Grapalat"/>
          <w:b/>
          <w:sz w:val="20"/>
        </w:rPr>
        <w:t>рабочий день со дня отправки извещения</w:t>
      </w:r>
      <w:r w:rsidR="00A50C53" w:rsidRPr="00A6375B">
        <w:rPr>
          <w:rFonts w:ascii="GHEA Grapalat" w:hAnsi="GHEA Grapalat"/>
          <w:b/>
          <w:sz w:val="20"/>
        </w:rPr>
        <w:t>,</w:t>
      </w:r>
    </w:p>
    <w:p w:rsidR="009B6D58" w:rsidRPr="00A6375B" w:rsidRDefault="009B6D58" w:rsidP="00616F38">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b/>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r w:rsidRPr="00A6375B">
        <w:rPr>
          <w:rFonts w:ascii="GHEA Grapalat" w:hAnsi="GHEA Grapalat"/>
          <w:sz w:val="20"/>
        </w:rPr>
        <w:t>,</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д.на момент истечения установленного</w:t>
      </w:r>
      <w:r w:rsidRPr="002D10EE">
        <w:rPr>
          <w:rFonts w:ascii="GHEA Grapalat" w:hAnsi="GHEA Grapalat"/>
          <w:sz w:val="20"/>
        </w:rPr>
        <w:t xml:space="preserve"> для переговоров окончательного срока, по представленным </w:t>
      </w:r>
      <w:r w:rsidR="001D129F" w:rsidRPr="002D10EE">
        <w:rPr>
          <w:rFonts w:ascii="GHEA Grapalat" w:hAnsi="GHEA Grapalat"/>
          <w:sz w:val="20"/>
        </w:rPr>
        <w:t xml:space="preserve">присутствующим на переговорах </w:t>
      </w:r>
      <w:r w:rsidRPr="002D10EE">
        <w:rPr>
          <w:rFonts w:ascii="GHEA Grapalat" w:hAnsi="GHEA Grapalat"/>
          <w:sz w:val="20"/>
        </w:rPr>
        <w:t xml:space="preserve">участникамиценам, </w:t>
      </w:r>
      <w:r w:rsidR="00927888" w:rsidRPr="002D10EE">
        <w:rPr>
          <w:rFonts w:ascii="GHEA Grapalat" w:hAnsi="GHEA Grapalat"/>
          <w:sz w:val="20"/>
        </w:rPr>
        <w:t xml:space="preserve">которые </w:t>
      </w:r>
      <w:r w:rsidRPr="002D10EE">
        <w:rPr>
          <w:rFonts w:ascii="GHEA Grapalat" w:hAnsi="GHEA Grapalat"/>
          <w:sz w:val="20"/>
        </w:rPr>
        <w:t xml:space="preserve">не </w:t>
      </w:r>
      <w:r w:rsidR="00927888" w:rsidRPr="002D10EE">
        <w:rPr>
          <w:rFonts w:ascii="GHEA Grapalat" w:hAnsi="GHEA Grapalat"/>
          <w:sz w:val="20"/>
        </w:rPr>
        <w:t>превышают цену, установленную  заявкой на закупку</w:t>
      </w:r>
      <w:r w:rsidRPr="002D10EE">
        <w:rPr>
          <w:rFonts w:ascii="GHEA Grapalat" w:hAnsi="GHEA Grapalat"/>
          <w:sz w:val="20"/>
        </w:rPr>
        <w:t>, определяются и объявляются</w:t>
      </w:r>
      <w:r w:rsidR="00A134CC" w:rsidRPr="002D10EE">
        <w:rPr>
          <w:rFonts w:ascii="GHEA Grapalat" w:hAnsi="GHEA Grapalat"/>
          <w:sz w:val="20"/>
        </w:rPr>
        <w:t xml:space="preserve"> отобранный участник и</w:t>
      </w:r>
      <w:r w:rsidRPr="002D10EE">
        <w:rPr>
          <w:rFonts w:ascii="GHEA Grapalat" w:hAnsi="GHEA Grapalat"/>
          <w:sz w:val="20"/>
        </w:rPr>
        <w:t xml:space="preserve"> участники, занявшие последующие места,</w:t>
      </w:r>
    </w:p>
    <w:p w:rsidR="008F2148" w:rsidRPr="002D10EE" w:rsidRDefault="009B6D5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е.если на момент истечения установленного для переговоров окончательного срока представленные </w:t>
      </w:r>
      <w:r w:rsidR="009639F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 цены превышают цену, установленную заявкой на закупку,</w:t>
      </w:r>
      <w:r w:rsidR="008F2148" w:rsidRPr="002D10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D10EE" w:rsidRDefault="008F214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2D10EE">
        <w:rPr>
          <w:rFonts w:ascii="GHEA Grapalat" w:hAnsi="GHEA Grapalat"/>
          <w:sz w:val="20"/>
        </w:rPr>
        <w:t xml:space="preserve">как минимум одна </w:t>
      </w:r>
      <w:r w:rsidRPr="002D10EE">
        <w:rPr>
          <w:rFonts w:ascii="GHEA Grapalat" w:hAnsi="GHEA Grapalat"/>
          <w:sz w:val="20"/>
        </w:rPr>
        <w:t xml:space="preserve">конкурентная процедура закупки, которая была объявлена несостоявшейся </w:t>
      </w:r>
      <w:r w:rsidR="00E23F8C" w:rsidRPr="002D10EE">
        <w:rPr>
          <w:rFonts w:ascii="GHEA Grapalat" w:hAnsi="GHEA Grapalat"/>
          <w:sz w:val="20"/>
        </w:rPr>
        <w:t>на основании</w:t>
      </w:r>
      <w:r w:rsidR="00144E38" w:rsidRPr="002D10EE">
        <w:rPr>
          <w:rFonts w:ascii="GHEA Grapalat" w:hAnsi="GHEA Grapalat"/>
          <w:sz w:val="20"/>
        </w:rPr>
        <w:t xml:space="preserve"> того, что</w:t>
      </w:r>
      <w:r w:rsidRPr="002D10EE">
        <w:rPr>
          <w:rFonts w:ascii="GHEA Grapalat" w:hAnsi="GHEA Grapalat"/>
          <w:sz w:val="20"/>
        </w:rPr>
        <w:t xml:space="preserve"> представленны</w:t>
      </w:r>
      <w:r w:rsidR="00144E38" w:rsidRPr="002D10EE">
        <w:rPr>
          <w:rFonts w:ascii="GHEA Grapalat" w:hAnsi="GHEA Grapalat"/>
          <w:sz w:val="20"/>
        </w:rPr>
        <w:t>е</w:t>
      </w:r>
      <w:r w:rsidRPr="002D10EE">
        <w:rPr>
          <w:rFonts w:ascii="GHEA Grapalat" w:hAnsi="GHEA Grapalat"/>
          <w:sz w:val="20"/>
        </w:rPr>
        <w:t xml:space="preserve"> участниками цен</w:t>
      </w:r>
      <w:r w:rsidR="00144E38" w:rsidRPr="002D10EE">
        <w:rPr>
          <w:rFonts w:ascii="GHEA Grapalat" w:hAnsi="GHEA Grapalat"/>
          <w:sz w:val="20"/>
        </w:rPr>
        <w:t>ы</w:t>
      </w:r>
      <w:r w:rsidRPr="002D10EE">
        <w:rPr>
          <w:rFonts w:ascii="GHEA Grapalat" w:hAnsi="GHEA Grapalat"/>
          <w:sz w:val="20"/>
        </w:rPr>
        <w:t xml:space="preserve"> пре</w:t>
      </w:r>
      <w:r w:rsidR="00144E38" w:rsidRPr="002D10EE">
        <w:rPr>
          <w:rFonts w:ascii="GHEA Grapalat" w:hAnsi="GHEA Grapalat"/>
          <w:sz w:val="20"/>
        </w:rPr>
        <w:t>вышают цену, установленную</w:t>
      </w:r>
      <w:r w:rsidRPr="002D10EE">
        <w:rPr>
          <w:rFonts w:ascii="GHEA Grapalat" w:hAnsi="GHEA Grapalat"/>
          <w:sz w:val="20"/>
        </w:rPr>
        <w:t xml:space="preserve"> заявкой на закупку</w:t>
      </w:r>
      <w:r w:rsidR="00235D56" w:rsidRPr="002D10EE">
        <w:rPr>
          <w:rFonts w:ascii="GHEA Grapalat" w:hAnsi="GHEA Grapalat"/>
          <w:sz w:val="20"/>
        </w:rPr>
        <w:t>,</w:t>
      </w:r>
    </w:p>
    <w:p w:rsidR="008F2148" w:rsidRPr="002D10EE" w:rsidRDefault="00235D56"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B11432" w:rsidRPr="002D10EE">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2D10EE">
        <w:rPr>
          <w:rFonts w:ascii="GHEA Grapalat" w:hAnsi="GHEA Grapalat"/>
          <w:sz w:val="20"/>
        </w:rPr>
        <w:t xml:space="preserve"> цены, превышающей</w:t>
      </w:r>
      <w:r w:rsidR="00B11432" w:rsidRPr="002D10E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2D10EE">
        <w:rPr>
          <w:rFonts w:ascii="GHEA Grapalat" w:hAnsi="GHEA Grapalat"/>
          <w:sz w:val="20"/>
        </w:rPr>
        <w:t>работ</w:t>
      </w:r>
      <w:r w:rsidR="00B11432" w:rsidRPr="002D10EE">
        <w:rPr>
          <w:rFonts w:ascii="GHEA Grapalat" w:hAnsi="GHEA Grapalat"/>
          <w:sz w:val="20"/>
        </w:rPr>
        <w:t xml:space="preserve"> на период со дня заключения договора до дня заключения соглашения. </w:t>
      </w:r>
      <w:r w:rsidRPr="002D10EE">
        <w:rPr>
          <w:rFonts w:ascii="GHEA Grapalat" w:hAnsi="GHEA Grapalat"/>
          <w:sz w:val="20"/>
        </w:rPr>
        <w:t xml:space="preserve">Договор, заключенный в соответствии с настоящим абзацем, расторгается, если в течение тридцати </w:t>
      </w:r>
      <w:r w:rsidRPr="002D10EE">
        <w:rPr>
          <w:rFonts w:ascii="GHEA Grapalat" w:hAnsi="GHEA Grapalat"/>
          <w:sz w:val="20"/>
        </w:rPr>
        <w:lastRenderedPageBreak/>
        <w:t>календарных дней, следующих за заключением</w:t>
      </w:r>
      <w:r w:rsidR="0039134D" w:rsidRPr="002D10EE">
        <w:rPr>
          <w:rFonts w:ascii="GHEA Grapalat" w:hAnsi="GHEA Grapalat"/>
          <w:sz w:val="20"/>
        </w:rPr>
        <w:t xml:space="preserve"> договора, </w:t>
      </w:r>
      <w:r w:rsidR="007D4E09" w:rsidRPr="002D10EE">
        <w:rPr>
          <w:rFonts w:ascii="GHEA Grapalat" w:hAnsi="GHEA Grapalat"/>
          <w:sz w:val="20"/>
        </w:rPr>
        <w:t>дополнительные финансовые средства</w:t>
      </w:r>
      <w:r w:rsidR="00EC09B0" w:rsidRPr="002D10EE">
        <w:rPr>
          <w:rFonts w:ascii="GHEA Grapalat" w:hAnsi="GHEA Grapalat"/>
          <w:sz w:val="20"/>
        </w:rPr>
        <w:t xml:space="preserve"> не предусматриваются.</w:t>
      </w:r>
    </w:p>
    <w:p w:rsidR="00B514E8" w:rsidRPr="002D10EE" w:rsidRDefault="003572EA"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ж.</w:t>
      </w:r>
      <w:r w:rsidR="00C34AFD" w:rsidRPr="002D10E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D10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2D10EE">
        <w:rPr>
          <w:rFonts w:ascii="GHEA Grapalat" w:hAnsi="GHEA Grapalat"/>
          <w:sz w:val="20"/>
        </w:rPr>
        <w:t>, за исключением случая, предусмотренного абзацем ,, е " настоящего подпункта</w:t>
      </w:r>
      <w:r w:rsidR="009B6D58" w:rsidRPr="002D10EE">
        <w:rPr>
          <w:rFonts w:ascii="GHEA Grapalat" w:hAnsi="GHEA Grapalat"/>
          <w:sz w:val="20"/>
        </w:rPr>
        <w:t>.</w:t>
      </w:r>
      <w:r w:rsidR="00FD2748" w:rsidRPr="002D10EE">
        <w:rPr>
          <w:rFonts w:ascii="GHEA Grapalat" w:hAnsi="GHEA Grapalat"/>
          <w:sz w:val="20"/>
        </w:rPr>
        <w:t>8.</w:t>
      </w:r>
      <w:r w:rsidR="00FD6933" w:rsidRPr="002D10EE">
        <w:rPr>
          <w:rFonts w:ascii="GHEA Grapalat" w:hAnsi="GHEA Grapalat"/>
          <w:sz w:val="20"/>
        </w:rPr>
        <w:t>7</w:t>
      </w:r>
      <w:r w:rsidR="00FD2748" w:rsidRPr="002D10EE">
        <w:rPr>
          <w:rFonts w:ascii="GHEA Grapalat" w:hAnsi="GHEA Grapalat"/>
          <w:sz w:val="20"/>
        </w:rPr>
        <w:t>.</w:t>
      </w:r>
      <w:r w:rsidR="00C37724" w:rsidRPr="002D10EE">
        <w:rPr>
          <w:rFonts w:ascii="GHEA Grapalat" w:hAnsi="GHEA Grapalat"/>
          <w:sz w:val="20"/>
        </w:rPr>
        <w:tab/>
      </w:r>
      <w:r w:rsidR="00FD2748" w:rsidRPr="002D10E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D10EE">
        <w:rPr>
          <w:rFonts w:ascii="GHEA Grapalat" w:hAnsi="GHEA Grapalat"/>
          <w:sz w:val="20"/>
        </w:rPr>
        <w:t xml:space="preserve">включенные в заявку </w:t>
      </w:r>
      <w:r w:rsidR="00FD2748" w:rsidRPr="002D10EE">
        <w:rPr>
          <w:rFonts w:ascii="GHEA Grapalat" w:hAnsi="GHEA Grapalat"/>
          <w:sz w:val="20"/>
        </w:rPr>
        <w:t>документ</w:t>
      </w:r>
      <w:r w:rsidR="00F7541A" w:rsidRPr="002D10EE">
        <w:rPr>
          <w:rFonts w:ascii="GHEA Grapalat" w:hAnsi="GHEA Grapalat"/>
          <w:sz w:val="20"/>
        </w:rPr>
        <w:t>ы</w:t>
      </w:r>
      <w:r w:rsidR="00FD2748" w:rsidRPr="002D10E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2D10EE">
        <w:rPr>
          <w:rFonts w:ascii="Courier New" w:hAnsi="Courier New" w:cs="Courier New"/>
          <w:sz w:val="20"/>
        </w:rPr>
        <w:t> </w:t>
      </w:r>
      <w:r w:rsidR="00FD2748" w:rsidRPr="002D10EE">
        <w:rPr>
          <w:rFonts w:ascii="GHEA Grapalat" w:hAnsi="GHEA Grapalat"/>
          <w:sz w:val="20"/>
        </w:rPr>
        <w:t>препятствуя нормальному функционированию комиссии.</w:t>
      </w:r>
    </w:p>
    <w:p w:rsidR="00AD2081" w:rsidRPr="002D10EE" w:rsidRDefault="00A150A9" w:rsidP="00616F38">
      <w:pPr>
        <w:pStyle w:val="norm"/>
        <w:widowControl w:val="0"/>
        <w:tabs>
          <w:tab w:val="left" w:pos="1134"/>
        </w:tabs>
        <w:spacing w:line="240" w:lineRule="auto"/>
        <w:ind w:firstLine="0"/>
        <w:rPr>
          <w:rFonts w:ascii="GHEA Grapalat" w:hAnsi="GHEA Grapalat"/>
          <w:sz w:val="20"/>
        </w:rPr>
      </w:pPr>
      <w:r w:rsidRPr="00A6375B">
        <w:rPr>
          <w:rFonts w:ascii="GHEA Grapalat" w:hAnsi="GHEA Grapalat"/>
          <w:b/>
          <w:sz w:val="20"/>
        </w:rPr>
        <w:t>8.</w:t>
      </w:r>
      <w:r w:rsidR="00D800E8" w:rsidRPr="00A6375B">
        <w:rPr>
          <w:rFonts w:ascii="GHEA Grapalat" w:hAnsi="GHEA Grapalat"/>
          <w:b/>
          <w:sz w:val="20"/>
        </w:rPr>
        <w:t>7</w:t>
      </w:r>
      <w:r w:rsidRPr="00A6375B">
        <w:rPr>
          <w:rFonts w:ascii="GHEA Grapalat" w:hAnsi="GHEA Grapalat"/>
          <w:b/>
          <w:sz w:val="20"/>
        </w:rPr>
        <w:t xml:space="preserve">.Если в результате оценки, проведенной в ходе заседания по вскрытию </w:t>
      </w:r>
      <w:r w:rsidR="00F00565" w:rsidRPr="00A6375B">
        <w:rPr>
          <w:rFonts w:ascii="GHEA Grapalat" w:hAnsi="GHEA Grapalat"/>
          <w:b/>
          <w:sz w:val="20"/>
        </w:rPr>
        <w:t xml:space="preserve">и оценке </w:t>
      </w:r>
      <w:r w:rsidRPr="00A6375B">
        <w:rPr>
          <w:rFonts w:ascii="GHEA Grapalat" w:hAnsi="GHEA Grapalat"/>
          <w:b/>
          <w:sz w:val="20"/>
        </w:rPr>
        <w:t>заявок, в заявке участника фиксируются несоответствия требованиям приглашения,</w:t>
      </w:r>
      <w:r w:rsidR="00595177" w:rsidRPr="00A6375B">
        <w:rPr>
          <w:rFonts w:ascii="GHEA Grapalat" w:hAnsi="GHEA Grapalat"/>
          <w:b/>
          <w:sz w:val="20"/>
        </w:rPr>
        <w:t>то</w:t>
      </w:r>
      <w:r w:rsidRPr="00A6375B">
        <w:rPr>
          <w:rFonts w:ascii="GHEA Grapalat" w:hAnsi="GHEA Grapalat"/>
          <w:b/>
          <w:sz w:val="20"/>
        </w:rPr>
        <w:t xml:space="preserve"> секретарь комиссии в тот же день</w:t>
      </w:r>
      <w:r w:rsidR="00595177" w:rsidRPr="00A6375B">
        <w:rPr>
          <w:rFonts w:ascii="GHEA Grapalat" w:hAnsi="GHEA Grapalat"/>
          <w:b/>
          <w:sz w:val="20"/>
        </w:rPr>
        <w:t>в электронной форме</w:t>
      </w:r>
      <w:r w:rsidRPr="00A6375B">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r w:rsidRPr="002D10EE">
        <w:rPr>
          <w:rFonts w:ascii="GHEA Grapalat" w:hAnsi="GHEA Grapalat"/>
          <w:sz w:val="20"/>
        </w:rPr>
        <w:t>.</w:t>
      </w:r>
    </w:p>
    <w:p w:rsidR="003B3E74" w:rsidRPr="002D10EE" w:rsidRDefault="006A202F" w:rsidP="00616F38">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В</w:t>
      </w:r>
      <w:r w:rsidR="00AD2081" w:rsidRPr="002D10EE">
        <w:rPr>
          <w:rFonts w:ascii="GHEA Grapalat" w:hAnsi="GHEA Grapalat"/>
          <w:sz w:val="20"/>
        </w:rPr>
        <w:t xml:space="preserve"> случае обоснованного решения на основании пункта 67 </w:t>
      </w:r>
      <w:r w:rsidR="0033740E" w:rsidRPr="002D10EE">
        <w:rPr>
          <w:rFonts w:ascii="GHEA Grapalat" w:hAnsi="GHEA Grapalat"/>
          <w:sz w:val="20"/>
        </w:rPr>
        <w:t>П</w:t>
      </w:r>
      <w:r w:rsidR="00AD2081" w:rsidRPr="002D10EE">
        <w:rPr>
          <w:rFonts w:ascii="GHEA Grapalat" w:hAnsi="GHEA Grapalat"/>
          <w:sz w:val="20"/>
        </w:rPr>
        <w:t xml:space="preserve">орядка </w:t>
      </w:r>
      <w:r w:rsidRPr="002D10EE">
        <w:rPr>
          <w:rFonts w:ascii="GHEA Grapalat" w:hAnsi="GHEA Grapalat"/>
          <w:sz w:val="20"/>
        </w:rPr>
        <w:t xml:space="preserve">Оценочная комиссия </w:t>
      </w:r>
      <w:r w:rsidR="00CD1E50" w:rsidRPr="002D10EE">
        <w:rPr>
          <w:rFonts w:ascii="GHEA Grapalat" w:hAnsi="GHEA Grapalat"/>
          <w:sz w:val="20"/>
        </w:rPr>
        <w:t xml:space="preserve">посредством </w:t>
      </w:r>
      <w:r w:rsidR="00A150D1" w:rsidRPr="002D10EE">
        <w:rPr>
          <w:rFonts w:ascii="GHEA Grapalat" w:hAnsi="GHEA Grapalat"/>
          <w:sz w:val="20"/>
        </w:rPr>
        <w:t>К</w:t>
      </w:r>
      <w:r w:rsidR="00CD1E50" w:rsidRPr="002D10EE">
        <w:rPr>
          <w:rFonts w:ascii="GHEA Grapalat" w:hAnsi="GHEA Grapalat"/>
          <w:sz w:val="20"/>
        </w:rPr>
        <w:t xml:space="preserve">омитета государственных доходов РА </w:t>
      </w:r>
      <w:r w:rsidRPr="002D10EE">
        <w:rPr>
          <w:rFonts w:ascii="GHEA Grapalat" w:hAnsi="GHEA Grapalat"/>
          <w:sz w:val="20"/>
        </w:rPr>
        <w:t xml:space="preserve">может </w:t>
      </w:r>
      <w:r w:rsidR="00AD2081" w:rsidRPr="002D10E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D10EE">
        <w:rPr>
          <w:rFonts w:ascii="GHEA Grapalat" w:hAnsi="GHEA Grapalat"/>
          <w:sz w:val="20"/>
        </w:rPr>
        <w:t>З</w:t>
      </w:r>
      <w:r w:rsidR="00AD2081" w:rsidRPr="002D10EE">
        <w:rPr>
          <w:rFonts w:ascii="GHEA Grapalat" w:hAnsi="GHEA Grapalat"/>
          <w:sz w:val="20"/>
        </w:rPr>
        <w:t>акона</w:t>
      </w:r>
      <w:r w:rsidR="00F215E2" w:rsidRPr="002D10EE">
        <w:rPr>
          <w:rFonts w:ascii="GHEA Grapalat" w:hAnsi="GHEA Grapalat"/>
          <w:sz w:val="20"/>
        </w:rPr>
        <w:t xml:space="preserve">. </w:t>
      </w:r>
      <w:r w:rsidR="00AD2081" w:rsidRPr="002D10E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D10EE">
        <w:rPr>
          <w:rFonts w:ascii="GHEA Grapalat" w:hAnsi="GHEA Grapalat" w:cs="Sylfaen"/>
          <w:sz w:val="20"/>
        </w:rPr>
        <w:t>(число, месяц, год)</w:t>
      </w:r>
      <w:r w:rsidR="00AD2081" w:rsidRPr="002D10EE">
        <w:rPr>
          <w:rFonts w:ascii="GHEA Grapalat" w:hAnsi="GHEA Grapalat" w:cs="Sylfaen"/>
          <w:sz w:val="20"/>
        </w:rPr>
        <w:t xml:space="preserve"> представления заявки</w:t>
      </w:r>
      <w:r w:rsidR="00855622" w:rsidRPr="002D10EE">
        <w:rPr>
          <w:rFonts w:ascii="GHEA Grapalat" w:hAnsi="GHEA Grapalat" w:cs="Sylfaen"/>
          <w:sz w:val="20"/>
        </w:rPr>
        <w:t>.</w:t>
      </w:r>
      <w:r w:rsidR="003B3E74" w:rsidRPr="002D10EE">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D10EE">
        <w:rPr>
          <w:rFonts w:ascii="GHEA Grapalat" w:hAnsi="GHEA Grapalat" w:cs="Sylfaen"/>
          <w:sz w:val="20"/>
        </w:rPr>
        <w:t>с</w:t>
      </w:r>
      <w:r w:rsidR="003B3E74" w:rsidRPr="002D10EE">
        <w:rPr>
          <w:rFonts w:ascii="GHEA Grapalat" w:hAnsi="GHEA Grapalat" w:cs="Sylfaen"/>
          <w:sz w:val="20"/>
        </w:rPr>
        <w:t xml:space="preserve"> оригинала информаци</w:t>
      </w:r>
      <w:r w:rsidR="00914B4A" w:rsidRPr="002D10EE">
        <w:rPr>
          <w:rFonts w:ascii="GHEA Grapalat" w:hAnsi="GHEA Grapalat" w:cs="Sylfaen"/>
          <w:sz w:val="20"/>
        </w:rPr>
        <w:t>я</w:t>
      </w:r>
      <w:r w:rsidR="003B3E74" w:rsidRPr="002D10EE">
        <w:rPr>
          <w:rFonts w:ascii="GHEA Grapalat" w:hAnsi="GHEA Grapalat" w:cs="Sylfaen"/>
          <w:sz w:val="20"/>
        </w:rPr>
        <w:t>, полученн</w:t>
      </w:r>
      <w:r w:rsidR="00914B4A" w:rsidRPr="002D10EE">
        <w:rPr>
          <w:rFonts w:ascii="GHEA Grapalat" w:hAnsi="GHEA Grapalat" w:cs="Sylfaen"/>
          <w:sz w:val="20"/>
        </w:rPr>
        <w:t xml:space="preserve">ая </w:t>
      </w:r>
      <w:r w:rsidR="00584166" w:rsidRPr="002D10EE">
        <w:rPr>
          <w:rFonts w:ascii="GHEA Grapalat" w:hAnsi="GHEA Grapalat" w:cs="Sylfaen"/>
          <w:sz w:val="20"/>
        </w:rPr>
        <w:t>из</w:t>
      </w:r>
      <w:r w:rsidR="00914B4A" w:rsidRPr="002D10EE">
        <w:rPr>
          <w:rFonts w:ascii="GHEA Grapalat" w:hAnsi="GHEA Grapalat" w:cs="Sylfaen"/>
          <w:sz w:val="20"/>
        </w:rPr>
        <w:t>К</w:t>
      </w:r>
      <w:r w:rsidR="003B3E74" w:rsidRPr="002D10EE">
        <w:rPr>
          <w:rFonts w:ascii="GHEA Grapalat" w:hAnsi="GHEA Grapalat" w:cs="Sylfaen"/>
          <w:sz w:val="20"/>
        </w:rPr>
        <w:t>омитета.</w:t>
      </w:r>
      <w:r w:rsidR="006A3C8A" w:rsidRPr="002D10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2D10EE">
        <w:rPr>
          <w:rFonts w:ascii="GHEA Grapalat" w:hAnsi="GHEA Grapalat" w:cs="Sylfaen"/>
          <w:sz w:val="20"/>
        </w:rPr>
        <w:t>.</w:t>
      </w:r>
    </w:p>
    <w:p w:rsidR="00C27BA4"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z w:val="20"/>
        </w:rPr>
        <w:t>8.</w:t>
      </w:r>
      <w:r w:rsidR="00682F00" w:rsidRPr="002D10EE">
        <w:rPr>
          <w:rFonts w:ascii="GHEA Grapalat" w:hAnsi="GHEA Grapalat"/>
          <w:sz w:val="20"/>
        </w:rPr>
        <w:t>8</w:t>
      </w:r>
      <w:r w:rsidRPr="002D10EE">
        <w:rPr>
          <w:rFonts w:ascii="GHEA Grapalat" w:hAnsi="GHEA Grapalat"/>
          <w:sz w:val="20"/>
        </w:rPr>
        <w:t>.Если участник исправляет зафиксированное несоответствие в срок, установленный пунктом 8.</w:t>
      </w:r>
      <w:r w:rsidR="00682F00" w:rsidRPr="002D10EE">
        <w:rPr>
          <w:rFonts w:ascii="GHEA Grapalat" w:hAnsi="GHEA Grapalat"/>
          <w:sz w:val="20"/>
        </w:rPr>
        <w:t>7</w:t>
      </w:r>
      <w:r w:rsidRPr="002D10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2D10EE">
        <w:rPr>
          <w:rFonts w:ascii="GHEA Grapalat" w:hAnsi="GHEA Grapalat"/>
          <w:sz w:val="20"/>
        </w:rPr>
        <w:t xml:space="preserve"> данного участника</w:t>
      </w:r>
      <w:r w:rsidRPr="002D10EE">
        <w:rPr>
          <w:rFonts w:ascii="GHEA Grapalat" w:hAnsi="GHEA Grapalat"/>
          <w:sz w:val="20"/>
        </w:rPr>
        <w:t xml:space="preserve"> оценивается неуд</w:t>
      </w:r>
      <w:r w:rsidR="00A50C53" w:rsidRPr="002D10EE">
        <w:rPr>
          <w:rFonts w:ascii="GHEA Grapalat" w:hAnsi="GHEA Grapalat"/>
          <w:sz w:val="20"/>
        </w:rPr>
        <w:t>овлетворительно и отклоняется</w:t>
      </w:r>
      <w:r w:rsidR="005D7FA6" w:rsidRPr="002D10E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2D10EE">
        <w:rPr>
          <w:rFonts w:ascii="GHEA Grapalat" w:hAnsi="GHEA Grapalat"/>
          <w:sz w:val="20"/>
        </w:rPr>
        <w:t>.</w:t>
      </w:r>
    </w:p>
    <w:p w:rsidR="00C27BA4" w:rsidRPr="002D10EE" w:rsidRDefault="00C27BA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2D10EE">
        <w:rPr>
          <w:rFonts w:ascii="GHEA Grapalat" w:hAnsi="GHEA Grapalat" w:cs="Sylfaen"/>
          <w:sz w:val="20"/>
        </w:rPr>
        <w:t>К</w:t>
      </w:r>
      <w:r w:rsidRPr="002D10E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2D10EE">
        <w:rPr>
          <w:rFonts w:ascii="GHEA Grapalat" w:hAnsi="GHEA Grapalat" w:cs="Sylfaen"/>
          <w:sz w:val="20"/>
        </w:rPr>
        <w:t xml:space="preserve">воспроизведенный </w:t>
      </w:r>
      <w:r w:rsidRPr="002D10E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2D10EE">
        <w:rPr>
          <w:rFonts w:ascii="GHEA Grapalat" w:hAnsi="GHEA Grapalat" w:cs="Sylfaen"/>
          <w:sz w:val="20"/>
        </w:rPr>
        <w:t>.</w:t>
      </w:r>
    </w:p>
    <w:p w:rsidR="005E0E50"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w:t>
      </w:r>
      <w:r w:rsidR="009E57F9" w:rsidRPr="002D10EE">
        <w:rPr>
          <w:rFonts w:ascii="GHEA Grapalat" w:hAnsi="GHEA Grapalat"/>
        </w:rPr>
        <w:t>9</w:t>
      </w:r>
      <w:r w:rsidRPr="002D10EE">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w:t>
      </w:r>
      <w:r w:rsidR="00DC1D04" w:rsidRPr="002D10EE">
        <w:rPr>
          <w:rFonts w:ascii="GHEA Grapalat" w:hAnsi="GHEA Grapalat"/>
        </w:rPr>
        <w:t>10</w:t>
      </w:r>
      <w:r w:rsidR="00616F38" w:rsidRPr="002D10EE">
        <w:rPr>
          <w:rFonts w:ascii="GHEA Grapalat" w:hAnsi="GHEA Grapalat"/>
        </w:rPr>
        <w:t>.</w:t>
      </w:r>
      <w:r w:rsidRPr="002D10EE">
        <w:rPr>
          <w:rFonts w:ascii="GHEA Grapalat" w:hAnsi="GHEA Grapalat"/>
        </w:rPr>
        <w:t>После вскрытия</w:t>
      </w:r>
      <w:r w:rsidR="00895E05" w:rsidRPr="002D10EE">
        <w:rPr>
          <w:rFonts w:ascii="GHEA Grapalat" w:hAnsi="GHEA Grapalat"/>
        </w:rPr>
        <w:t xml:space="preserve"> и оценки</w:t>
      </w:r>
      <w:r w:rsidRPr="002D10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2D10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D10EE">
        <w:rPr>
          <w:rFonts w:ascii="GHEA Grapalat" w:hAnsi="GHEA Grapalat"/>
        </w:rPr>
        <w:t>.</w:t>
      </w:r>
    </w:p>
    <w:p w:rsidR="00E65F37"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8.1</w:t>
      </w:r>
      <w:r w:rsidR="00624EC1" w:rsidRPr="002D10EE">
        <w:rPr>
          <w:rFonts w:ascii="GHEA Grapalat" w:hAnsi="GHEA Grapalat"/>
        </w:rPr>
        <w:t>1</w:t>
      </w:r>
      <w:r w:rsidRPr="002D10EE">
        <w:rPr>
          <w:rFonts w:ascii="GHEA Grapalat" w:hAnsi="GHEA Grapalat"/>
        </w:rPr>
        <w:t>.Не позднее чем на следующий рабочий день после завершения заседания по вскрытию</w:t>
      </w:r>
      <w:r w:rsidR="001E4A24" w:rsidRPr="002D10EE">
        <w:rPr>
          <w:rFonts w:ascii="GHEA Grapalat" w:hAnsi="GHEA Grapalat"/>
        </w:rPr>
        <w:t xml:space="preserve"> и оценке</w:t>
      </w:r>
      <w:r w:rsidRPr="002D10EE">
        <w:rPr>
          <w:rFonts w:ascii="GHEA Grapalat" w:hAnsi="GHEA Grapalat"/>
        </w:rPr>
        <w:t xml:space="preserve"> заявок секретарь комиссии: </w:t>
      </w:r>
    </w:p>
    <w:p w:rsidR="00A24827" w:rsidRPr="002D10EE" w:rsidRDefault="00A24827"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1)опубликовывает в бюллетене воспроизведенный (отсканированный) с</w:t>
      </w:r>
      <w:r w:rsidR="00DC64B5" w:rsidRPr="002D10EE">
        <w:rPr>
          <w:rFonts w:ascii="Courier New" w:hAnsi="Courier New" w:cs="Courier New"/>
          <w:lang w:val="en-US"/>
        </w:rPr>
        <w:t> </w:t>
      </w:r>
      <w:r w:rsidRPr="002D10EE">
        <w:rPr>
          <w:rFonts w:ascii="GHEA Grapalat" w:hAnsi="GHEA Grapalat"/>
        </w:rPr>
        <w:t>оригинала вариант протокола заседания по вскрытию заявок</w:t>
      </w:r>
      <w:r w:rsidR="001E4A24" w:rsidRPr="002D10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D10EE" w:rsidRDefault="008B73CD" w:rsidP="00616F38">
      <w:pPr>
        <w:pStyle w:val="BodyTextIndent2"/>
        <w:widowControl w:val="0"/>
        <w:tabs>
          <w:tab w:val="left" w:pos="1134"/>
        </w:tabs>
        <w:spacing w:line="240" w:lineRule="auto"/>
        <w:ind w:firstLine="0"/>
        <w:rPr>
          <w:rFonts w:ascii="GHEA Grapalat" w:hAnsi="GHEA Grapalat" w:cs="Sylfaen"/>
        </w:rPr>
      </w:pPr>
      <w:r w:rsidRPr="002D10EE">
        <w:rPr>
          <w:rFonts w:ascii="GHEA Grapalat" w:hAnsi="GHEA Grapalat"/>
        </w:rPr>
        <w:t>2)опубликовывает в бюллетене воспроизведенные (отсканированные) с</w:t>
      </w:r>
      <w:r w:rsidR="00DC64B5" w:rsidRPr="002D10EE">
        <w:rPr>
          <w:rFonts w:ascii="Courier New" w:hAnsi="Courier New" w:cs="Courier New"/>
          <w:lang w:val="en-US"/>
        </w:rPr>
        <w:t> </w:t>
      </w:r>
      <w:r w:rsidRPr="002D10E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D10EE">
        <w:rPr>
          <w:rFonts w:ascii="GHEA Grapalat" w:hAnsi="GHEA Grapalat"/>
        </w:rPr>
        <w:t xml:space="preserve"> и оценке</w:t>
      </w:r>
      <w:r w:rsidRPr="002D10EE">
        <w:rPr>
          <w:rFonts w:ascii="GHEA Grapalat" w:hAnsi="GHEA Grapalat"/>
        </w:rPr>
        <w:t xml:space="preserve"> заявок, подписывают предусмотренные настоящим </w:t>
      </w:r>
      <w:r w:rsidRPr="002D10EE">
        <w:rPr>
          <w:rFonts w:ascii="GHEA Grapalat" w:hAnsi="GHEA Grapalat"/>
        </w:rPr>
        <w:lastRenderedPageBreak/>
        <w:t>подпунктом объявления, которые секретарь комиссии опубликовывает в бюллетене на следующий рабочий день после их подписания;</w:t>
      </w:r>
    </w:p>
    <w:p w:rsidR="00E64D24" w:rsidRPr="002D10EE" w:rsidRDefault="008769B4"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B6DCF" w:rsidRPr="002D10EE">
        <w:rPr>
          <w:rFonts w:ascii="GHEA Grapalat" w:hAnsi="GHEA Grapalat"/>
          <w:sz w:val="20"/>
          <w:szCs w:val="20"/>
          <w:lang w:val="hy-AM"/>
        </w:rPr>
        <w:t>1</w:t>
      </w:r>
      <w:r w:rsidR="00036C98" w:rsidRPr="002D10EE">
        <w:rPr>
          <w:rFonts w:ascii="GHEA Grapalat" w:hAnsi="GHEA Grapalat"/>
          <w:sz w:val="20"/>
          <w:szCs w:val="20"/>
        </w:rPr>
        <w:t>2</w:t>
      </w:r>
      <w:r w:rsidR="00616F38" w:rsidRPr="002D10EE">
        <w:rPr>
          <w:rFonts w:ascii="GHEA Grapalat" w:hAnsi="GHEA Grapalat"/>
          <w:sz w:val="20"/>
          <w:szCs w:val="20"/>
        </w:rPr>
        <w:t>.</w:t>
      </w:r>
      <w:r w:rsidRPr="002D10E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D10EE">
        <w:rPr>
          <w:rFonts w:ascii="GHEA Grapalat" w:hAnsi="GHEA Grapalat"/>
          <w:sz w:val="20"/>
          <w:szCs w:val="20"/>
        </w:rPr>
        <w:t xml:space="preserve"> их</w:t>
      </w:r>
      <w:r w:rsidRPr="002D10EE">
        <w:rPr>
          <w:rFonts w:ascii="GHEA Grapalat" w:hAnsi="GHEA Grapalat"/>
          <w:sz w:val="20"/>
          <w:szCs w:val="20"/>
        </w:rPr>
        <w:t xml:space="preserve"> получения </w:t>
      </w:r>
      <w:r w:rsidR="00C42879" w:rsidRPr="002D10E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2D10EE">
        <w:rPr>
          <w:rFonts w:ascii="GHEA Grapalat" w:hAnsi="GHEA Grapalat"/>
          <w:sz w:val="20"/>
          <w:szCs w:val="20"/>
        </w:rPr>
        <w:t xml:space="preserve">.При этом если </w:t>
      </w:r>
      <w:r w:rsidR="00F763EC" w:rsidRPr="002D10EE">
        <w:rPr>
          <w:rFonts w:ascii="GHEA Grapalat" w:hAnsi="GHEA Grapalat"/>
          <w:sz w:val="20"/>
          <w:szCs w:val="20"/>
        </w:rPr>
        <w:t xml:space="preserve">представленное </w:t>
      </w:r>
      <w:r w:rsidRPr="002D10EE">
        <w:rPr>
          <w:rFonts w:ascii="GHEA Grapalat" w:hAnsi="GHEA Grapalat"/>
          <w:sz w:val="20"/>
          <w:szCs w:val="20"/>
        </w:rPr>
        <w:t xml:space="preserve">по заявке </w:t>
      </w:r>
      <w:r w:rsidR="00FA2B47" w:rsidRPr="002D10EE">
        <w:rPr>
          <w:rFonts w:ascii="GHEA Grapalat" w:hAnsi="GHEA Grapalat"/>
          <w:sz w:val="20"/>
          <w:szCs w:val="20"/>
        </w:rPr>
        <w:t>подтверждени</w:t>
      </w:r>
      <w:r w:rsidR="00F763EC" w:rsidRPr="002D10EE">
        <w:rPr>
          <w:rFonts w:ascii="GHEA Grapalat" w:hAnsi="GHEA Grapalat"/>
          <w:sz w:val="20"/>
          <w:szCs w:val="20"/>
        </w:rPr>
        <w:t>е</w:t>
      </w:r>
      <w:r w:rsidRPr="002D10E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2D10EE">
        <w:rPr>
          <w:rFonts w:ascii="GHEA Grapalat" w:hAnsi="GHEA Grapalat"/>
          <w:sz w:val="20"/>
          <w:szCs w:val="20"/>
        </w:rPr>
        <w:t xml:space="preserve">соответствующее </w:t>
      </w:r>
      <w:r w:rsidRPr="002D10EE">
        <w:rPr>
          <w:rFonts w:ascii="GHEA Grapalat" w:hAnsi="GHEA Grapalat"/>
          <w:sz w:val="20"/>
          <w:szCs w:val="20"/>
        </w:rPr>
        <w:t xml:space="preserve">действительности </w:t>
      </w:r>
      <w:r w:rsidR="00F763EC" w:rsidRPr="002D10EE">
        <w:rPr>
          <w:rFonts w:ascii="GHEA Grapalat" w:hAnsi="GHEA Grapalat"/>
          <w:sz w:val="20"/>
          <w:szCs w:val="20"/>
        </w:rPr>
        <w:t xml:space="preserve">либо </w:t>
      </w:r>
      <w:r w:rsidRPr="002D10EE">
        <w:rPr>
          <w:rFonts w:ascii="GHEA Grapalat" w:hAnsi="GHEA Grapalat"/>
          <w:sz w:val="20"/>
          <w:szCs w:val="20"/>
        </w:rPr>
        <w:t xml:space="preserve">участник в установленные </w:t>
      </w:r>
      <w:r w:rsidR="004623A3"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2D10EE">
        <w:rPr>
          <w:rFonts w:ascii="GHEA Grapalat" w:hAnsi="GHEA Grapalat"/>
          <w:sz w:val="20"/>
          <w:szCs w:val="20"/>
        </w:rPr>
        <w:t>или отобранный участник не представляет обеспечение квалификации,</w:t>
      </w:r>
      <w:r w:rsidRPr="002D10EE">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2D10EE" w:rsidRDefault="00A63D8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8.1</w:t>
      </w:r>
      <w:r w:rsidR="00077036" w:rsidRPr="002D10EE">
        <w:rPr>
          <w:rFonts w:ascii="GHEA Grapalat" w:hAnsi="GHEA Grapalat"/>
          <w:sz w:val="20"/>
          <w:szCs w:val="20"/>
        </w:rPr>
        <w:t>3</w:t>
      </w:r>
      <w:r w:rsidR="00A31DCA" w:rsidRPr="002D10E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D10EE" w:rsidRDefault="00E64D2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sz w:val="20"/>
        </w:rPr>
        <w:t>8.1</w:t>
      </w:r>
      <w:r w:rsidR="00B4489A" w:rsidRPr="002D10EE">
        <w:rPr>
          <w:rFonts w:ascii="GHEA Grapalat" w:hAnsi="GHEA Grapalat"/>
          <w:sz w:val="20"/>
        </w:rPr>
        <w:t>4</w:t>
      </w:r>
      <w:r w:rsidR="00A74478" w:rsidRPr="002D10EE">
        <w:rPr>
          <w:rFonts w:ascii="GHEA Grapalat" w:hAnsi="GHEA Grapalat"/>
          <w:sz w:val="20"/>
        </w:rPr>
        <w:t>Документы, указанные в пунктах 8.</w:t>
      </w:r>
      <w:r w:rsidR="0047567E" w:rsidRPr="002D10EE">
        <w:rPr>
          <w:rFonts w:ascii="GHEA Grapalat" w:hAnsi="GHEA Grapalat"/>
          <w:sz w:val="20"/>
        </w:rPr>
        <w:t>8</w:t>
      </w:r>
      <w:r w:rsidR="00A74478" w:rsidRPr="002D10EE">
        <w:rPr>
          <w:rFonts w:ascii="GHEA Grapalat" w:hAnsi="GHEA Grapalat"/>
          <w:sz w:val="20"/>
        </w:rPr>
        <w:t xml:space="preserve"> и 8.</w:t>
      </w:r>
      <w:r w:rsidR="0047567E" w:rsidRPr="002D10EE">
        <w:rPr>
          <w:rFonts w:ascii="GHEA Grapalat" w:hAnsi="GHEA Grapalat"/>
          <w:sz w:val="20"/>
        </w:rPr>
        <w:t>9</w:t>
      </w:r>
      <w:r w:rsidR="00A74478" w:rsidRPr="002D10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D10E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D10EE" w:rsidRDefault="00A150A9" w:rsidP="00616F38">
      <w:pPr>
        <w:pStyle w:val="BodyTextIndent2"/>
        <w:widowControl w:val="0"/>
        <w:tabs>
          <w:tab w:val="left" w:pos="1276"/>
        </w:tabs>
        <w:spacing w:line="240" w:lineRule="auto"/>
        <w:ind w:firstLine="0"/>
        <w:rPr>
          <w:rFonts w:ascii="GHEA Grapalat" w:hAnsi="GHEA Grapalat" w:cs="Sylfaen"/>
          <w:spacing w:val="-4"/>
        </w:rPr>
      </w:pPr>
      <w:r w:rsidRPr="002D10EE">
        <w:rPr>
          <w:rFonts w:ascii="GHEA Grapalat" w:hAnsi="GHEA Grapalat"/>
        </w:rPr>
        <w:t>8.</w:t>
      </w:r>
      <w:r w:rsidR="0093610F" w:rsidRPr="002D10EE">
        <w:rPr>
          <w:rFonts w:ascii="GHEA Grapalat" w:hAnsi="GHEA Grapalat"/>
        </w:rPr>
        <w:t>1</w:t>
      </w:r>
      <w:r w:rsidR="00A66F8E" w:rsidRPr="002D10EE">
        <w:rPr>
          <w:rFonts w:ascii="GHEA Grapalat" w:hAnsi="GHEA Grapalat"/>
        </w:rPr>
        <w:t>5</w:t>
      </w:r>
      <w:r w:rsidR="00EE0CB1" w:rsidRPr="002D10EE">
        <w:rPr>
          <w:rFonts w:ascii="GHEA Grapalat" w:hAnsi="GHEA Grapalat"/>
        </w:rPr>
        <w:t>.</w:t>
      </w:r>
      <w:r w:rsidRPr="002D10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2D10EE" w:rsidRDefault="00B5219E"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A150A9" w:rsidRPr="002D10EE">
        <w:rPr>
          <w:rFonts w:ascii="GHEA Grapalat" w:hAnsi="GHEA Grapalat"/>
          <w:sz w:val="20"/>
          <w:szCs w:val="20"/>
        </w:rPr>
        <w:t>.</w:t>
      </w:r>
      <w:r w:rsidR="0093610F" w:rsidRPr="002D10EE">
        <w:rPr>
          <w:rFonts w:ascii="GHEA Grapalat" w:hAnsi="GHEA Grapalat"/>
          <w:sz w:val="20"/>
          <w:szCs w:val="20"/>
        </w:rPr>
        <w:t>1</w:t>
      </w:r>
      <w:r w:rsidR="00FA1A78" w:rsidRPr="002D10EE">
        <w:rPr>
          <w:rFonts w:ascii="GHEA Grapalat" w:hAnsi="GHEA Grapalat"/>
          <w:sz w:val="20"/>
          <w:szCs w:val="20"/>
        </w:rPr>
        <w:t>6</w:t>
      </w:r>
      <w:r w:rsidR="00616F38" w:rsidRPr="002D10EE">
        <w:rPr>
          <w:rFonts w:ascii="GHEA Grapalat" w:hAnsi="GHEA Grapalat"/>
          <w:sz w:val="20"/>
          <w:szCs w:val="20"/>
        </w:rPr>
        <w:t>.</w:t>
      </w:r>
      <w:r w:rsidR="009302D2" w:rsidRPr="002D10E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2D10EE" w:rsidRDefault="00265D18"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D10EE" w:rsidRDefault="00A150A9" w:rsidP="00616F38">
      <w:pPr>
        <w:pStyle w:val="BodyTextIndent2"/>
        <w:widowControl w:val="0"/>
        <w:tabs>
          <w:tab w:val="left" w:pos="1276"/>
        </w:tabs>
        <w:spacing w:line="240" w:lineRule="auto"/>
        <w:ind w:firstLine="0"/>
        <w:rPr>
          <w:rFonts w:ascii="GHEA Grapalat" w:hAnsi="GHEA Grapalat"/>
        </w:rPr>
      </w:pPr>
      <w:r w:rsidRPr="002D10EE">
        <w:rPr>
          <w:rFonts w:ascii="GHEA Grapalat" w:hAnsi="GHEA Grapalat"/>
        </w:rPr>
        <w:t>8.</w:t>
      </w:r>
      <w:r w:rsidR="000E624C" w:rsidRPr="002D10EE">
        <w:rPr>
          <w:rFonts w:ascii="GHEA Grapalat" w:hAnsi="GHEA Grapalat"/>
          <w:lang w:val="hy-AM"/>
        </w:rPr>
        <w:t>1</w:t>
      </w:r>
      <w:r w:rsidR="00F64849" w:rsidRPr="002D10EE">
        <w:rPr>
          <w:rFonts w:ascii="GHEA Grapalat" w:hAnsi="GHEA Grapalat"/>
        </w:rPr>
        <w:t>7</w:t>
      </w:r>
      <w:r w:rsidRPr="002D10EE">
        <w:rPr>
          <w:rFonts w:ascii="GHEA Grapalat" w:hAnsi="GHEA Grapalat"/>
        </w:rPr>
        <w:t>.Оценка заявок и определение отобранного участника осуществляются по отдельным лотам</w:t>
      </w:r>
      <w:r w:rsidR="00F64849" w:rsidRPr="002D10EE">
        <w:rPr>
          <w:rStyle w:val="FootnoteReference"/>
          <w:rFonts w:ascii="GHEA Grapalat" w:hAnsi="GHEA Grapalat"/>
        </w:rPr>
        <w:footnoteReference w:customMarkFollows="1" w:id="5"/>
        <w:t>11</w:t>
      </w:r>
      <w:r w:rsidRPr="002D10EE">
        <w:rPr>
          <w:rFonts w:ascii="GHEA Grapalat" w:hAnsi="GHEA Grapalat"/>
        </w:rPr>
        <w:t xml:space="preserve">. </w:t>
      </w:r>
    </w:p>
    <w:p w:rsidR="00583092" w:rsidRPr="002D10EE" w:rsidRDefault="00A150A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C20A6"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В случае если отобранный участник не заключает (отказывается</w:t>
      </w:r>
      <w:r w:rsidR="00521B59" w:rsidRPr="002D10EE">
        <w:rPr>
          <w:rFonts w:ascii="Courier New" w:hAnsi="Courier New" w:cs="Courier New"/>
          <w:sz w:val="20"/>
          <w:szCs w:val="20"/>
          <w:lang w:val="en-US"/>
        </w:rPr>
        <w:t> </w:t>
      </w:r>
      <w:r w:rsidRPr="002D10EE">
        <w:rPr>
          <w:rFonts w:ascii="GHEA Grapalat" w:hAnsi="GHEA Grapalat"/>
          <w:sz w:val="20"/>
          <w:szCs w:val="20"/>
        </w:rPr>
        <w:t xml:space="preserve">заключать) договор или лишается права на заключение договора, </w:t>
      </w:r>
      <w:r w:rsidR="000702A0" w:rsidRPr="002D10EE">
        <w:rPr>
          <w:rFonts w:ascii="GHEA Grapalat" w:hAnsi="GHEA Grapalat"/>
          <w:sz w:val="20"/>
          <w:szCs w:val="20"/>
        </w:rPr>
        <w:t>решением комиссии</w:t>
      </w:r>
      <w:r w:rsidR="005F2F3B" w:rsidRPr="002D10EE">
        <w:rPr>
          <w:rFonts w:ascii="GHEA Grapalat" w:hAnsi="GHEA Grapalat"/>
          <w:sz w:val="20"/>
          <w:szCs w:val="20"/>
        </w:rPr>
        <w:t xml:space="preserve">отобранным  </w:t>
      </w:r>
      <w:r w:rsidRPr="002D10EE">
        <w:rPr>
          <w:rFonts w:ascii="GHEA Grapalat" w:hAnsi="GHEA Grapalat"/>
          <w:sz w:val="20"/>
          <w:szCs w:val="20"/>
        </w:rPr>
        <w:t>участник</w:t>
      </w:r>
      <w:r w:rsidR="005F2F3B" w:rsidRPr="002D10EE">
        <w:rPr>
          <w:rFonts w:ascii="GHEA Grapalat" w:hAnsi="GHEA Grapalat"/>
          <w:sz w:val="20"/>
          <w:szCs w:val="20"/>
        </w:rPr>
        <w:t>ом признается участник занявший следующее место</w:t>
      </w:r>
      <w:r w:rsidR="00951CE5" w:rsidRPr="002D10EE">
        <w:rPr>
          <w:rFonts w:ascii="GHEA Grapalat" w:hAnsi="GHEA Grapalat"/>
          <w:sz w:val="20"/>
          <w:szCs w:val="20"/>
        </w:rPr>
        <w:t>сприменением процедуры</w:t>
      </w:r>
      <w:r w:rsidRPr="002D10EE">
        <w:rPr>
          <w:rFonts w:ascii="GHEA Grapalat" w:hAnsi="GHEA Grapalat"/>
          <w:sz w:val="20"/>
          <w:szCs w:val="20"/>
        </w:rPr>
        <w:t>, установленн</w:t>
      </w:r>
      <w:r w:rsidR="00951CE5" w:rsidRPr="002D10EE">
        <w:rPr>
          <w:rFonts w:ascii="GHEA Grapalat" w:hAnsi="GHEA Grapalat"/>
          <w:sz w:val="20"/>
          <w:szCs w:val="20"/>
        </w:rPr>
        <w:t>ой</w:t>
      </w:r>
      <w:r w:rsidRPr="002D10EE">
        <w:rPr>
          <w:rFonts w:ascii="GHEA Grapalat" w:hAnsi="GHEA Grapalat"/>
          <w:sz w:val="20"/>
          <w:szCs w:val="20"/>
        </w:rPr>
        <w:t xml:space="preserve"> пунктами 8.1</w:t>
      </w:r>
      <w:r w:rsidR="00C06B3A" w:rsidRPr="002D10EE">
        <w:rPr>
          <w:rFonts w:ascii="GHEA Grapalat" w:hAnsi="GHEA Grapalat"/>
          <w:sz w:val="20"/>
          <w:szCs w:val="20"/>
        </w:rPr>
        <w:t>2</w:t>
      </w:r>
      <w:r w:rsidRPr="002D10EE">
        <w:rPr>
          <w:rFonts w:ascii="GHEA Grapalat" w:hAnsi="GHEA Grapalat"/>
          <w:sz w:val="20"/>
          <w:szCs w:val="20"/>
        </w:rPr>
        <w:t>-8.</w:t>
      </w:r>
      <w:r w:rsidR="00246C8C" w:rsidRPr="002D10EE">
        <w:rPr>
          <w:rFonts w:ascii="GHEA Grapalat" w:hAnsi="GHEA Grapalat"/>
          <w:sz w:val="20"/>
          <w:szCs w:val="20"/>
        </w:rPr>
        <w:t>19</w:t>
      </w:r>
      <w:r w:rsidRPr="002D10EE">
        <w:rPr>
          <w:rFonts w:ascii="GHEA Grapalat" w:hAnsi="GHEA Grapalat"/>
          <w:sz w:val="20"/>
          <w:szCs w:val="20"/>
        </w:rPr>
        <w:t>части 1 настоящего Приглашения.</w:t>
      </w:r>
    </w:p>
    <w:p w:rsidR="00583092" w:rsidRPr="002D10EE" w:rsidRDefault="00A150A9" w:rsidP="00616F38">
      <w:pPr>
        <w:pStyle w:val="BodyTextIndent2"/>
        <w:widowControl w:val="0"/>
        <w:tabs>
          <w:tab w:val="left" w:pos="1276"/>
        </w:tabs>
        <w:spacing w:line="240" w:lineRule="auto"/>
        <w:ind w:firstLine="0"/>
        <w:rPr>
          <w:rFonts w:ascii="GHEA Grapalat" w:hAnsi="GHEA Grapalat" w:cs="Sylfaen"/>
        </w:rPr>
      </w:pPr>
      <w:r w:rsidRPr="002D10EE">
        <w:rPr>
          <w:rFonts w:ascii="GHEA Grapalat" w:hAnsi="GHEA Grapalat"/>
        </w:rPr>
        <w:t>8.</w:t>
      </w:r>
      <w:r w:rsidR="005C20A6" w:rsidRPr="002D10EE">
        <w:rPr>
          <w:rFonts w:ascii="GHEA Grapalat" w:hAnsi="GHEA Grapalat"/>
        </w:rPr>
        <w:t>19</w:t>
      </w:r>
      <w:r w:rsidR="00616F38" w:rsidRPr="002D10EE">
        <w:rPr>
          <w:rFonts w:ascii="GHEA Grapalat" w:hAnsi="GHEA Grapalat"/>
        </w:rPr>
        <w:t>.</w:t>
      </w:r>
      <w:r w:rsidRPr="002D10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D10EE" w:rsidRDefault="00662165" w:rsidP="00616F38">
      <w:pPr>
        <w:pStyle w:val="BodyTextIndent2"/>
        <w:widowControl w:val="0"/>
        <w:spacing w:line="240" w:lineRule="auto"/>
        <w:ind w:firstLine="0"/>
        <w:rPr>
          <w:rFonts w:ascii="GHEA Grapalat" w:hAnsi="GHEA Grapalat"/>
        </w:rPr>
      </w:pPr>
      <w:r w:rsidRPr="002D10E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D10EE" w:rsidRDefault="00A150A9" w:rsidP="00616F38">
      <w:pPr>
        <w:pStyle w:val="BodyTextIndent2"/>
        <w:widowControl w:val="0"/>
        <w:tabs>
          <w:tab w:val="left" w:pos="1276"/>
        </w:tabs>
        <w:spacing w:line="240" w:lineRule="auto"/>
        <w:ind w:firstLine="0"/>
        <w:rPr>
          <w:rFonts w:ascii="GHEA Grapalat" w:hAnsi="GHEA Grapalat"/>
        </w:rPr>
      </w:pPr>
      <w:r w:rsidRPr="002D10EE">
        <w:rPr>
          <w:rFonts w:ascii="GHEA Grapalat" w:hAnsi="GHEA Grapalat"/>
        </w:rPr>
        <w:t>8.</w:t>
      </w:r>
      <w:r w:rsidR="005A79EE" w:rsidRPr="002D10EE">
        <w:rPr>
          <w:rFonts w:ascii="GHEA Grapalat" w:hAnsi="GHEA Grapalat"/>
        </w:rPr>
        <w:t>2</w:t>
      </w:r>
      <w:r w:rsidR="002E6A02" w:rsidRPr="002D10EE">
        <w:rPr>
          <w:rFonts w:ascii="GHEA Grapalat" w:hAnsi="GHEA Grapalat"/>
        </w:rPr>
        <w:t>0</w:t>
      </w:r>
      <w:r w:rsidRPr="002D10EE">
        <w:rPr>
          <w:rFonts w:ascii="GHEA Grapalat" w:hAnsi="GHEA Grapalat"/>
        </w:rPr>
        <w:t>.С целью применения пункта 8.</w:t>
      </w:r>
      <w:r w:rsidR="002E6A02" w:rsidRPr="002D10EE">
        <w:rPr>
          <w:rFonts w:ascii="GHEA Grapalat" w:hAnsi="GHEA Grapalat"/>
        </w:rPr>
        <w:t>19</w:t>
      </w:r>
      <w:r w:rsidRPr="002D10EE">
        <w:rPr>
          <w:rFonts w:ascii="GHEA Grapalat" w:hAnsi="GHEA Grapalat"/>
        </w:rPr>
        <w:t xml:space="preserve">. части 1 настоящего приглашения </w:t>
      </w:r>
      <w:r w:rsidR="005A79EE" w:rsidRPr="002D10EE">
        <w:rPr>
          <w:rFonts w:ascii="GHEA Grapalat" w:hAnsi="GHEA Grapalat"/>
        </w:rPr>
        <w:t xml:space="preserve">может быть созвано </w:t>
      </w:r>
      <w:r w:rsidRPr="002D10EE">
        <w:rPr>
          <w:rFonts w:ascii="GHEA Grapalat" w:hAnsi="GHEA Grapalat"/>
        </w:rPr>
        <w:t>внеочередное заседание комиссии.</w:t>
      </w:r>
    </w:p>
    <w:p w:rsidR="00E45ACA"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pacing w:val="-6"/>
          <w:sz w:val="20"/>
        </w:rPr>
        <w:t>8.</w:t>
      </w:r>
      <w:r w:rsidR="004D0EA7" w:rsidRPr="002D10EE">
        <w:rPr>
          <w:rFonts w:ascii="GHEA Grapalat" w:hAnsi="GHEA Grapalat"/>
          <w:spacing w:val="-6"/>
          <w:sz w:val="20"/>
        </w:rPr>
        <w:t>2</w:t>
      </w:r>
      <w:r w:rsidR="00B41F31" w:rsidRPr="002D10EE">
        <w:rPr>
          <w:rFonts w:ascii="GHEA Grapalat" w:hAnsi="GHEA Grapalat"/>
          <w:spacing w:val="-6"/>
          <w:sz w:val="20"/>
        </w:rPr>
        <w:t>1</w:t>
      </w:r>
      <w:r w:rsidR="00616F38" w:rsidRPr="002D10EE">
        <w:rPr>
          <w:rFonts w:ascii="GHEA Grapalat" w:hAnsi="GHEA Grapalat"/>
          <w:spacing w:val="-6"/>
          <w:sz w:val="20"/>
        </w:rPr>
        <w:t>.</w:t>
      </w:r>
      <w:r w:rsidRPr="002D10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D10EE">
        <w:rPr>
          <w:rFonts w:ascii="GHEA Grapalat" w:hAnsi="GHEA Grapalat"/>
          <w:sz w:val="20"/>
        </w:rPr>
        <w:t xml:space="preserve"> Решение о</w:t>
      </w:r>
      <w:r w:rsidR="00BA2853" w:rsidRPr="002D10EE">
        <w:rPr>
          <w:rFonts w:ascii="Courier New" w:hAnsi="Courier New" w:cs="Courier New"/>
          <w:sz w:val="20"/>
          <w:lang w:val="en-US"/>
        </w:rPr>
        <w:t> </w:t>
      </w:r>
      <w:r w:rsidRPr="002D10EE">
        <w:rPr>
          <w:rFonts w:ascii="GHEA Grapalat" w:hAnsi="GHEA Grapalat"/>
          <w:sz w:val="20"/>
        </w:rPr>
        <w:t>заключении договора содержит краткую информацию об оценке заявок, о</w:t>
      </w:r>
      <w:r w:rsidR="00BA2853" w:rsidRPr="002D10EE">
        <w:rPr>
          <w:rFonts w:ascii="Courier New" w:hAnsi="Courier New" w:cs="Courier New"/>
          <w:sz w:val="20"/>
          <w:lang w:val="en-US"/>
        </w:rPr>
        <w:t> </w:t>
      </w:r>
      <w:r w:rsidRPr="002D10EE">
        <w:rPr>
          <w:rFonts w:ascii="GHEA Grapalat" w:hAnsi="GHEA Grapalat"/>
          <w:sz w:val="20"/>
        </w:rPr>
        <w:t>причинах, обосновывающих выбор отобранного участника, и объявление о</w:t>
      </w:r>
      <w:r w:rsidR="00BA2853" w:rsidRPr="002D10EE">
        <w:rPr>
          <w:rFonts w:ascii="Courier New" w:hAnsi="Courier New" w:cs="Courier New"/>
          <w:sz w:val="20"/>
          <w:lang w:val="en-US"/>
        </w:rPr>
        <w:t> </w:t>
      </w:r>
      <w:r w:rsidRPr="002D10EE">
        <w:rPr>
          <w:rFonts w:ascii="GHEA Grapalat" w:hAnsi="GHEA Grapalat"/>
          <w:sz w:val="20"/>
        </w:rPr>
        <w:t>периоде ожидания.</w:t>
      </w:r>
    </w:p>
    <w:p w:rsidR="00583092" w:rsidRPr="00A6375B" w:rsidRDefault="00A150A9" w:rsidP="00616F38">
      <w:pPr>
        <w:pStyle w:val="BodyTextIndent2"/>
        <w:widowControl w:val="0"/>
        <w:tabs>
          <w:tab w:val="left" w:pos="1276"/>
        </w:tabs>
        <w:spacing w:line="240" w:lineRule="auto"/>
        <w:ind w:firstLine="0"/>
        <w:rPr>
          <w:rFonts w:ascii="GHEA Grapalat" w:hAnsi="GHEA Grapalat" w:cs="Sylfaen"/>
          <w:b/>
        </w:rPr>
      </w:pPr>
      <w:r w:rsidRPr="00A6375B">
        <w:rPr>
          <w:rFonts w:ascii="GHEA Grapalat" w:hAnsi="GHEA Grapalat"/>
        </w:rPr>
        <w:t>8.</w:t>
      </w:r>
      <w:r w:rsidR="00163324" w:rsidRPr="00A6375B">
        <w:rPr>
          <w:rFonts w:ascii="GHEA Grapalat" w:hAnsi="GHEA Grapalat"/>
        </w:rPr>
        <w:t>2</w:t>
      </w:r>
      <w:r w:rsidR="00F72026" w:rsidRPr="00A6375B">
        <w:rPr>
          <w:rFonts w:ascii="GHEA Grapalat" w:hAnsi="GHEA Grapalat"/>
        </w:rPr>
        <w:t>2</w:t>
      </w:r>
      <w:r w:rsidR="00BA2853" w:rsidRPr="00A6375B">
        <w:rPr>
          <w:rFonts w:ascii="GHEA Grapalat" w:hAnsi="GHEA Grapalat"/>
        </w:rPr>
        <w:t>.</w:t>
      </w:r>
      <w:r w:rsidRPr="00A6375B">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6375B" w:rsidRDefault="00583092" w:rsidP="00616F38">
      <w:pPr>
        <w:pStyle w:val="BodyTextIndent2"/>
        <w:widowControl w:val="0"/>
        <w:spacing w:line="240" w:lineRule="auto"/>
        <w:ind w:firstLine="0"/>
        <w:rPr>
          <w:rFonts w:ascii="GHEA Grapalat" w:hAnsi="GHEA Grapalat"/>
          <w:b/>
          <w:i/>
        </w:rPr>
      </w:pPr>
      <w:r w:rsidRPr="00A6375B">
        <w:rPr>
          <w:rFonts w:ascii="GHEA Grapalat" w:hAnsi="GHEA Grapalat"/>
          <w:b/>
        </w:rPr>
        <w:t>Период ожидания в случае настоящей процедуры составляет "</w:t>
      </w:r>
      <w:r w:rsidR="002D10EE" w:rsidRPr="00A6375B">
        <w:rPr>
          <w:rFonts w:ascii="GHEA Grapalat" w:hAnsi="GHEA Grapalat"/>
          <w:b/>
        </w:rPr>
        <w:t>5</w:t>
      </w:r>
      <w:r w:rsidRPr="00A6375B">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A6375B" w:rsidRDefault="00583092" w:rsidP="00616F38">
      <w:pPr>
        <w:pStyle w:val="BodyTextIndent2"/>
        <w:widowControl w:val="0"/>
        <w:spacing w:line="240" w:lineRule="auto"/>
        <w:ind w:firstLine="0"/>
        <w:rPr>
          <w:rFonts w:ascii="GHEA Grapalat" w:hAnsi="GHEA Grapalat" w:cs="Sylfaen"/>
        </w:rPr>
      </w:pPr>
      <w:r w:rsidRPr="00A6375B">
        <w:rPr>
          <w:rFonts w:ascii="GHEA Grapalat" w:hAnsi="GHEA Grapalat"/>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w:t>
      </w:r>
      <w:r w:rsidRPr="00A6375B">
        <w:rPr>
          <w:rFonts w:ascii="GHEA Grapalat" w:hAnsi="GHEA Grapalat"/>
        </w:rPr>
        <w:lastRenderedPageBreak/>
        <w:t>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F38" w:rsidRPr="00A6375B" w:rsidRDefault="00616F38" w:rsidP="00616F38">
      <w:pPr>
        <w:widowControl w:val="0"/>
        <w:spacing w:after="160"/>
        <w:jc w:val="center"/>
        <w:rPr>
          <w:rFonts w:ascii="GHEA Grapalat" w:hAnsi="GHEA Grapalat"/>
          <w:b/>
          <w:sz w:val="20"/>
          <w:szCs w:val="20"/>
        </w:rPr>
      </w:pPr>
    </w:p>
    <w:p w:rsidR="002D10EE" w:rsidRPr="00A6375B" w:rsidRDefault="002D10EE" w:rsidP="00616F38">
      <w:pPr>
        <w:widowControl w:val="0"/>
        <w:spacing w:after="160"/>
        <w:jc w:val="center"/>
        <w:rPr>
          <w:rFonts w:ascii="GHEA Grapalat" w:hAnsi="GHEA Grapalat"/>
          <w:b/>
          <w:sz w:val="20"/>
          <w:szCs w:val="20"/>
        </w:rPr>
      </w:pPr>
    </w:p>
    <w:p w:rsidR="000313A6" w:rsidRPr="00A6375B" w:rsidRDefault="00AA0AD8" w:rsidP="00616F38">
      <w:pPr>
        <w:widowControl w:val="0"/>
        <w:spacing w:after="160"/>
        <w:jc w:val="center"/>
        <w:rPr>
          <w:rFonts w:ascii="GHEA Grapalat" w:hAnsi="GHEA Grapalat" w:cs="Arial"/>
          <w:b/>
          <w:iCs/>
          <w:sz w:val="20"/>
          <w:szCs w:val="20"/>
        </w:rPr>
      </w:pPr>
      <w:r w:rsidRPr="00A6375B">
        <w:rPr>
          <w:rFonts w:ascii="GHEA Grapalat" w:hAnsi="GHEA Grapalat"/>
          <w:b/>
          <w:sz w:val="20"/>
          <w:szCs w:val="20"/>
        </w:rPr>
        <w:t xml:space="preserve">9. ЗАКЛЮЧЕНИЕ ДОГОВОРА </w:t>
      </w:r>
    </w:p>
    <w:p w:rsidR="00096865" w:rsidRPr="00A6375B" w:rsidRDefault="00AA0AD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9.1</w:t>
      </w:r>
      <w:r w:rsidR="00616F38" w:rsidRPr="00A6375B">
        <w:rPr>
          <w:rFonts w:ascii="GHEA Grapalat" w:hAnsi="GHEA Grapalat"/>
          <w:b/>
          <w:sz w:val="20"/>
          <w:szCs w:val="20"/>
        </w:rPr>
        <w:t>.</w:t>
      </w:r>
      <w:r w:rsidRPr="00A6375B">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D10EE" w:rsidRDefault="00AA0AD8" w:rsidP="00616F38">
      <w:pPr>
        <w:widowControl w:val="0"/>
        <w:tabs>
          <w:tab w:val="left" w:pos="1134"/>
        </w:tabs>
        <w:jc w:val="both"/>
        <w:rPr>
          <w:rFonts w:ascii="GHEA Grapalat" w:hAnsi="GHEA Grapalat" w:cs="Sylfaen"/>
          <w:sz w:val="20"/>
          <w:szCs w:val="20"/>
        </w:rPr>
      </w:pPr>
      <w:r w:rsidRPr="00A6375B">
        <w:rPr>
          <w:rFonts w:ascii="GHEA Grapalat" w:hAnsi="GHEA Grapalat"/>
          <w:sz w:val="20"/>
          <w:szCs w:val="20"/>
        </w:rPr>
        <w:t>9.2.В течение четырех рабочих дней, следующих за окончанием периода</w:t>
      </w:r>
      <w:r w:rsidRPr="002D10EE">
        <w:rPr>
          <w:rFonts w:ascii="GHEA Grapalat" w:hAnsi="GHEA Grapalat"/>
          <w:sz w:val="20"/>
          <w:szCs w:val="20"/>
        </w:rPr>
        <w:t xml:space="preserve"> ожидания, установленного пунктом 8.</w:t>
      </w:r>
      <w:r w:rsidR="00D24BAD" w:rsidRPr="002D10EE">
        <w:rPr>
          <w:rFonts w:ascii="GHEA Grapalat" w:hAnsi="GHEA Grapalat"/>
          <w:sz w:val="20"/>
          <w:szCs w:val="20"/>
        </w:rPr>
        <w:t>22</w:t>
      </w:r>
      <w:r w:rsidRPr="002D10E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D10EE">
        <w:rPr>
          <w:rFonts w:ascii="GHEA Grapalat" w:hAnsi="GHEA Grapalat"/>
          <w:sz w:val="20"/>
          <w:szCs w:val="20"/>
        </w:rPr>
        <w:t>2</w:t>
      </w:r>
      <w:r w:rsidR="00D24BAD" w:rsidRPr="002D10EE">
        <w:rPr>
          <w:rFonts w:ascii="GHEA Grapalat" w:hAnsi="GHEA Grapalat"/>
          <w:sz w:val="20"/>
          <w:szCs w:val="20"/>
        </w:rPr>
        <w:t xml:space="preserve">2 </w:t>
      </w:r>
      <w:r w:rsidRPr="002D10EE">
        <w:rPr>
          <w:rFonts w:ascii="GHEA Grapalat" w:hAnsi="GHEA Grapalat"/>
          <w:sz w:val="20"/>
          <w:szCs w:val="20"/>
        </w:rPr>
        <w:t>части 1 настоящего Приглашения.</w:t>
      </w:r>
    </w:p>
    <w:p w:rsidR="00F23A51"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2D10EE">
        <w:rPr>
          <w:rFonts w:ascii="GHEA Grapalat" w:hAnsi="GHEA Grapalat"/>
          <w:sz w:val="20"/>
          <w:szCs w:val="20"/>
        </w:rPr>
        <w:t xml:space="preserve">При этом, при закупке строительных работ, в договор включаются </w:t>
      </w:r>
      <w:r w:rsidR="00B55057" w:rsidRPr="002D10EE">
        <w:rPr>
          <w:rFonts w:ascii="GHEA Grapalat" w:hAnsi="GHEA Grapalat"/>
          <w:sz w:val="20"/>
          <w:szCs w:val="20"/>
        </w:rPr>
        <w:t>приборы</w:t>
      </w:r>
      <w:r w:rsidR="00645866" w:rsidRPr="002D10EE">
        <w:rPr>
          <w:rFonts w:ascii="GHEA Grapalat" w:hAnsi="GHEA Grapalat"/>
          <w:sz w:val="20"/>
          <w:szCs w:val="20"/>
        </w:rPr>
        <w:t xml:space="preserve"> и оборудование, представленные по заявке отобранного участника</w:t>
      </w:r>
      <w:r w:rsidRPr="002D10EE">
        <w:rPr>
          <w:rFonts w:ascii="GHEA Grapalat" w:hAnsi="GHEA Grapalat"/>
          <w:sz w:val="20"/>
          <w:szCs w:val="20"/>
        </w:rPr>
        <w:t xml:space="preserve">. </w:t>
      </w:r>
    </w:p>
    <w:p w:rsidR="00096865"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w:t>
      </w:r>
      <w:r w:rsidR="009C5CB9" w:rsidRPr="002D10EE">
        <w:rPr>
          <w:rFonts w:ascii="GHEA Grapalat" w:hAnsi="GHEA Grapalat"/>
          <w:sz w:val="20"/>
          <w:szCs w:val="20"/>
        </w:rPr>
        <w:t>4</w:t>
      </w:r>
      <w:r w:rsidR="00616F38" w:rsidRPr="002D10EE">
        <w:rPr>
          <w:rFonts w:ascii="GHEA Grapalat" w:hAnsi="GHEA Grapalat"/>
          <w:sz w:val="20"/>
          <w:szCs w:val="20"/>
        </w:rPr>
        <w:t>.</w:t>
      </w:r>
      <w:r w:rsidRPr="002D10E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D10EE">
        <w:rPr>
          <w:rFonts w:ascii="GHEA Grapalat" w:hAnsi="GHEA Grapalat"/>
          <w:sz w:val="20"/>
          <w:szCs w:val="20"/>
        </w:rPr>
        <w:t xml:space="preserve"> квалификации и</w:t>
      </w:r>
      <w:r w:rsidRPr="002D10E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D10EE" w:rsidRDefault="000313A6" w:rsidP="00616F38">
      <w:pPr>
        <w:widowControl w:val="0"/>
        <w:jc w:val="both"/>
        <w:rPr>
          <w:rFonts w:ascii="GHEA Grapalat" w:hAnsi="GHEA Grapalat" w:cs="Sylfaen"/>
          <w:sz w:val="20"/>
          <w:szCs w:val="20"/>
        </w:rPr>
      </w:pPr>
      <w:r w:rsidRPr="002D10E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D10EE" w:rsidRDefault="00AA0AD8" w:rsidP="00616F38">
      <w:pPr>
        <w:pStyle w:val="BodyTextIndent"/>
        <w:widowControl w:val="0"/>
        <w:tabs>
          <w:tab w:val="left" w:pos="1134"/>
        </w:tabs>
        <w:spacing w:line="240" w:lineRule="auto"/>
        <w:ind w:firstLine="0"/>
        <w:rPr>
          <w:rFonts w:ascii="GHEA Grapalat" w:hAnsi="GHEA Grapalat" w:cs="Sylfaen"/>
          <w:i w:val="0"/>
        </w:rPr>
      </w:pPr>
      <w:r w:rsidRPr="002D10EE">
        <w:rPr>
          <w:rFonts w:ascii="GHEA Grapalat" w:hAnsi="GHEA Grapalat"/>
          <w:i w:val="0"/>
        </w:rPr>
        <w:t>9.</w:t>
      </w:r>
      <w:r w:rsidR="001611D8" w:rsidRPr="002D10EE">
        <w:rPr>
          <w:rFonts w:ascii="GHEA Grapalat" w:hAnsi="GHEA Grapalat"/>
          <w:i w:val="0"/>
        </w:rPr>
        <w:t>5</w:t>
      </w:r>
      <w:r w:rsidR="00616F38" w:rsidRPr="002D10EE">
        <w:rPr>
          <w:rFonts w:ascii="GHEA Grapalat" w:hAnsi="GHEA Grapalat"/>
          <w:i w:val="0"/>
        </w:rPr>
        <w:t>.</w:t>
      </w:r>
      <w:r w:rsidRPr="002D10EE">
        <w:rPr>
          <w:rFonts w:ascii="GHEA Grapalat" w:hAnsi="GHEA Grapalat"/>
          <w:i w:val="0"/>
        </w:rPr>
        <w:t>До истечения срока, предусмотренного пунктом 9.</w:t>
      </w:r>
      <w:r w:rsidR="00AA064A" w:rsidRPr="002D10EE">
        <w:rPr>
          <w:rFonts w:ascii="GHEA Grapalat" w:hAnsi="GHEA Grapalat"/>
          <w:i w:val="0"/>
          <w:lang w:val="hy-AM"/>
        </w:rPr>
        <w:t>4</w:t>
      </w:r>
      <w:r w:rsidRPr="002D10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030D40" w:rsidP="00B46D5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10. </w:t>
      </w:r>
      <w:r w:rsidR="00F83409" w:rsidRPr="002D10EE">
        <w:rPr>
          <w:rFonts w:ascii="GHEA Grapalat" w:hAnsi="GHEA Grapalat"/>
          <w:b/>
          <w:sz w:val="20"/>
          <w:szCs w:val="20"/>
        </w:rPr>
        <w:t xml:space="preserve">ОБЕСПЕЧЕНИЯ КВАЛИФИКАЦИИ И </w:t>
      </w:r>
      <w:r w:rsidRPr="002D10EE">
        <w:rPr>
          <w:rFonts w:ascii="GHEA Grapalat" w:hAnsi="GHEA Grapalat"/>
          <w:b/>
          <w:sz w:val="20"/>
          <w:szCs w:val="20"/>
        </w:rPr>
        <w:t xml:space="preserve">ДОГОВОРА </w:t>
      </w:r>
    </w:p>
    <w:p w:rsidR="00096865"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10.1</w:t>
      </w:r>
      <w:r w:rsidR="00616F38" w:rsidRPr="002D10EE">
        <w:rPr>
          <w:rFonts w:ascii="GHEA Grapalat" w:hAnsi="GHEA Grapalat"/>
          <w:sz w:val="20"/>
          <w:szCs w:val="20"/>
        </w:rPr>
        <w:t>.</w:t>
      </w:r>
      <w:r w:rsidRPr="002D10EE">
        <w:rPr>
          <w:rFonts w:ascii="GHEA Grapalat" w:hAnsi="GHEA Grapalat"/>
          <w:sz w:val="20"/>
          <w:szCs w:val="20"/>
        </w:rPr>
        <w:t xml:space="preserve">На основании требования о предоставлении </w:t>
      </w:r>
      <w:r w:rsidR="000E4039" w:rsidRPr="002D10EE">
        <w:rPr>
          <w:rFonts w:ascii="GHEA Grapalat" w:hAnsi="GHEA Grapalat"/>
          <w:sz w:val="20"/>
          <w:szCs w:val="20"/>
        </w:rPr>
        <w:t xml:space="preserve">обеспечений квалификации и </w:t>
      </w:r>
      <w:r w:rsidRPr="002D10EE">
        <w:rPr>
          <w:rFonts w:ascii="GHEA Grapalat" w:hAnsi="GHEA Grapalat"/>
          <w:sz w:val="20"/>
          <w:szCs w:val="20"/>
        </w:rPr>
        <w:t>договора отобранный участник в течение 10</w:t>
      </w:r>
      <w:r w:rsidR="000E4039" w:rsidRPr="002D10EE">
        <w:rPr>
          <w:rFonts w:ascii="GHEA Grapalat" w:hAnsi="GHEA Grapalat"/>
          <w:sz w:val="20"/>
          <w:szCs w:val="20"/>
        </w:rPr>
        <w:t xml:space="preserve">-и, а в случае, если заключаемым договором предусмотрена предоплата – 15-ирабочих дней со дня его получения, </w:t>
      </w:r>
      <w:r w:rsidRPr="002D10EE">
        <w:rPr>
          <w:rFonts w:ascii="GHEA Grapalat" w:hAnsi="GHEA Grapalat"/>
          <w:sz w:val="20"/>
          <w:szCs w:val="20"/>
        </w:rPr>
        <w:t xml:space="preserve">обязан представить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 xml:space="preserve">договора. С отобранным участником заключается договор, если он представляет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договора.</w:t>
      </w:r>
    </w:p>
    <w:p w:rsidR="00D2548C" w:rsidRPr="002D10EE" w:rsidRDefault="00A6609C" w:rsidP="00616F38">
      <w:pPr>
        <w:widowControl w:val="0"/>
        <w:tabs>
          <w:tab w:val="left" w:pos="1276"/>
        </w:tabs>
        <w:jc w:val="both"/>
        <w:rPr>
          <w:rFonts w:ascii="GHEA Grapalat" w:hAnsi="GHEA Grapalat"/>
          <w:sz w:val="20"/>
          <w:szCs w:val="20"/>
        </w:rPr>
      </w:pPr>
      <w:r w:rsidRPr="00A6375B">
        <w:rPr>
          <w:rFonts w:ascii="GHEA Grapalat" w:hAnsi="GHEA Grapalat"/>
          <w:sz w:val="20"/>
          <w:szCs w:val="20"/>
        </w:rPr>
        <w:t xml:space="preserve">10.2 </w:t>
      </w:r>
      <w:r w:rsidR="008C5F2A" w:rsidRPr="00A6375B">
        <w:rPr>
          <w:rFonts w:ascii="GHEA Grapalat" w:hAnsi="GHEA Grapalat"/>
          <w:b/>
          <w:sz w:val="20"/>
          <w:szCs w:val="20"/>
        </w:rPr>
        <w:t>Размер обеспечения квалификации равен размеру ценового предложения отобранного участника.</w:t>
      </w:r>
      <w:r w:rsidR="001647D2" w:rsidRPr="00A6375B">
        <w:rPr>
          <w:rFonts w:ascii="GHEA Grapalat" w:hAnsi="GHEA Grapalat"/>
          <w:b/>
          <w:sz w:val="20"/>
          <w:szCs w:val="20"/>
        </w:rPr>
        <w:t xml:space="preserve">Обеспечение квалификации представляется в </w:t>
      </w:r>
      <w:r w:rsidR="004B6A49" w:rsidRPr="00A6375B">
        <w:rPr>
          <w:rFonts w:ascii="GHEA Grapalat" w:hAnsi="GHEA Grapalat"/>
          <w:b/>
          <w:sz w:val="20"/>
          <w:szCs w:val="20"/>
        </w:rPr>
        <w:t>виде</w:t>
      </w:r>
      <w:r w:rsidR="001647D2" w:rsidRPr="00A6375B">
        <w:rPr>
          <w:rFonts w:ascii="GHEA Grapalat" w:hAnsi="GHEA Grapalat"/>
          <w:b/>
          <w:sz w:val="20"/>
          <w:szCs w:val="20"/>
        </w:rPr>
        <w:t xml:space="preserve"> банковской гарантии </w:t>
      </w:r>
      <w:r w:rsidR="00DA6D27" w:rsidRPr="00A6375B">
        <w:rPr>
          <w:rFonts w:ascii="GHEA Grapalat" w:hAnsi="GHEA Grapalat"/>
          <w:b/>
          <w:sz w:val="20"/>
          <w:szCs w:val="20"/>
        </w:rPr>
        <w:t>или наличных денег</w:t>
      </w:r>
      <w:r w:rsidR="00DA6D27" w:rsidRPr="00A6375B">
        <w:rPr>
          <w:rFonts w:ascii="GHEA Grapalat" w:hAnsi="GHEA Grapalat"/>
          <w:sz w:val="20"/>
          <w:szCs w:val="20"/>
        </w:rPr>
        <w:t>. Причем  обеспечение</w:t>
      </w:r>
      <w:r w:rsidR="001647D2" w:rsidRPr="00A6375B">
        <w:rPr>
          <w:rFonts w:ascii="GHEA Grapalat" w:hAnsi="GHEA Grapalat"/>
          <w:sz w:val="20"/>
          <w:szCs w:val="20"/>
        </w:rPr>
        <w:t xml:space="preserve"> должно быть действительным как минимум  включительно до 20-го</w:t>
      </w:r>
      <w:r w:rsidR="001647D2" w:rsidRPr="002D10EE">
        <w:rPr>
          <w:rFonts w:ascii="GHEA Grapalat" w:hAnsi="GHEA Grapalat"/>
          <w:sz w:val="20"/>
          <w:szCs w:val="20"/>
        </w:rPr>
        <w:t xml:space="preserve"> рабочего дня, следующего за днем полного принятия заказчиком результата выполнения контракта</w:t>
      </w:r>
      <w:r w:rsidR="00D2548C" w:rsidRPr="002D10EE">
        <w:rPr>
          <w:rFonts w:ascii="GHEA Grapalat" w:hAnsi="GHEA Grapalat"/>
          <w:sz w:val="20"/>
          <w:szCs w:val="20"/>
        </w:rPr>
        <w:t xml:space="preserve">. </w:t>
      </w:r>
    </w:p>
    <w:p w:rsidR="00D2548C" w:rsidRPr="002D10EE" w:rsidRDefault="00D2548C"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драмовдрамов РА, то обеспечение квалификации представляется в виде банковской гарантии </w:t>
      </w:r>
      <w:r w:rsidRPr="002D10EE">
        <w:rPr>
          <w:rFonts w:ascii="GHEA Grapalat" w:hAnsi="GHEA Grapalat"/>
          <w:sz w:val="20"/>
          <w:szCs w:val="20"/>
        </w:rPr>
        <w:t>или наличных денег</w:t>
      </w:r>
      <w:r w:rsidRPr="002D10EE">
        <w:rPr>
          <w:rFonts w:ascii="GHEA Grapalat" w:hAnsi="GHEA Grapalat" w:cs="Sylfaen"/>
          <w:sz w:val="20"/>
          <w:szCs w:val="20"/>
        </w:rPr>
        <w:t xml:space="preserve"> в размере общей цены договора.Обеспечение квалификации,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cs="GHEA Grapalat"/>
          <w:sz w:val="20"/>
          <w:szCs w:val="20"/>
        </w:rPr>
        <w:t>«</w:t>
      </w:r>
      <w:r w:rsidRPr="002D10EE">
        <w:rPr>
          <w:rFonts w:ascii="GHEA Grapalat" w:hAnsi="GHEA Grapalat" w:cs="Sylfaen"/>
          <w:sz w:val="20"/>
          <w:szCs w:val="20"/>
        </w:rPr>
        <w:t>900008000698</w:t>
      </w:r>
      <w:r w:rsidRPr="002D10EE">
        <w:rPr>
          <w:rFonts w:ascii="GHEA Grapalat" w:hAnsi="GHEA Grapalat" w:cs="GHEA Grapalat"/>
          <w:sz w:val="20"/>
          <w:szCs w:val="20"/>
        </w:rPr>
        <w:t>»открытыйвЦентральномказначейственаимяуполномоченногооргана</w:t>
      </w:r>
      <w:r w:rsidRPr="002D10EE">
        <w:rPr>
          <w:rFonts w:ascii="GHEA Grapalat" w:hAnsi="GHEA Grapalat" w:cs="Sylfaen"/>
          <w:sz w:val="20"/>
          <w:szCs w:val="20"/>
        </w:rPr>
        <w:t>.</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Если выполнение договора поэтапное и выполнение каждого этапа </w:t>
      </w:r>
      <w:r w:rsidR="002E4BC5" w:rsidRPr="002D10EE">
        <w:rPr>
          <w:rFonts w:ascii="GHEA Grapalat" w:hAnsi="GHEA Grapalat"/>
          <w:sz w:val="20"/>
          <w:szCs w:val="20"/>
        </w:rPr>
        <w:t>непосредственно</w:t>
      </w:r>
      <w:r w:rsidRPr="002D10EE">
        <w:rPr>
          <w:rFonts w:ascii="GHEA Grapalat" w:hAnsi="GHEA Grapalat"/>
          <w:sz w:val="20"/>
          <w:szCs w:val="20"/>
        </w:rPr>
        <w:t xml:space="preserve"> не</w:t>
      </w:r>
      <w:r w:rsidR="002E4BC5" w:rsidRPr="002D10EE">
        <w:rPr>
          <w:rFonts w:ascii="GHEA Grapalat" w:hAnsi="GHEA Grapalat"/>
          <w:sz w:val="20"/>
          <w:szCs w:val="20"/>
        </w:rPr>
        <w:t xml:space="preserve"> взаимос</w:t>
      </w:r>
      <w:r w:rsidRPr="002D10EE">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A6375B" w:rsidRDefault="00D2548C" w:rsidP="00616F38">
      <w:pPr>
        <w:widowControl w:val="0"/>
        <w:tabs>
          <w:tab w:val="left" w:pos="1276"/>
        </w:tabs>
        <w:jc w:val="both"/>
        <w:rPr>
          <w:rFonts w:ascii="GHEA Grapalat" w:hAnsi="GHEA Grapalat"/>
          <w:b/>
          <w:sz w:val="20"/>
          <w:szCs w:val="20"/>
        </w:rPr>
      </w:pPr>
      <w:r w:rsidRPr="00A6375B">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p>
    <w:p w:rsidR="002406D8" w:rsidRPr="00A6375B" w:rsidRDefault="002406D8" w:rsidP="00616F38">
      <w:pPr>
        <w:widowControl w:val="0"/>
        <w:tabs>
          <w:tab w:val="left" w:pos="1276"/>
        </w:tabs>
        <w:jc w:val="both"/>
        <w:rPr>
          <w:rFonts w:ascii="GHEA Grapalat" w:hAnsi="GHEA Grapalat" w:cs="Sylfaen"/>
          <w:sz w:val="20"/>
          <w:szCs w:val="20"/>
        </w:rPr>
      </w:pPr>
      <w:r w:rsidRPr="00A6375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375B" w:rsidRDefault="00030D40"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w:t>
      </w:r>
      <w:r w:rsidR="001723D6" w:rsidRPr="00A6375B">
        <w:rPr>
          <w:rFonts w:ascii="GHEA Grapalat" w:hAnsi="GHEA Grapalat"/>
          <w:b/>
          <w:sz w:val="20"/>
          <w:szCs w:val="20"/>
        </w:rPr>
        <w:t>3</w:t>
      </w:r>
      <w:r w:rsidR="00616F38" w:rsidRPr="00A6375B">
        <w:rPr>
          <w:rFonts w:ascii="GHEA Grapalat" w:hAnsi="GHEA Grapalat"/>
          <w:b/>
          <w:sz w:val="20"/>
          <w:szCs w:val="20"/>
        </w:rPr>
        <w:t>.</w:t>
      </w:r>
      <w:r w:rsidRPr="00A6375B">
        <w:rPr>
          <w:rFonts w:ascii="GHEA Grapalat" w:hAnsi="GHEA Grapalat"/>
          <w:b/>
          <w:sz w:val="20"/>
          <w:szCs w:val="20"/>
        </w:rPr>
        <w:t xml:space="preserve">Размер обеспечения договора составляет 10 процентов от цены договора. </w:t>
      </w:r>
      <w:r w:rsidR="001723D6" w:rsidRPr="00A6375B">
        <w:rPr>
          <w:rFonts w:ascii="GHEA Grapalat" w:hAnsi="GHEA Grapalat"/>
          <w:b/>
          <w:sz w:val="20"/>
          <w:szCs w:val="20"/>
        </w:rPr>
        <w:t xml:space="preserve">Обеспечение </w:t>
      </w:r>
      <w:r w:rsidR="00896AAF" w:rsidRPr="00A6375B">
        <w:rPr>
          <w:rFonts w:ascii="GHEA Grapalat" w:hAnsi="GHEA Grapalat"/>
          <w:b/>
          <w:sz w:val="20"/>
          <w:szCs w:val="20"/>
        </w:rPr>
        <w:t>договора</w:t>
      </w:r>
      <w:r w:rsidR="001723D6" w:rsidRPr="00A6375B">
        <w:rPr>
          <w:rFonts w:ascii="GHEA Grapalat" w:hAnsi="GHEA Grapalat"/>
          <w:b/>
          <w:sz w:val="20"/>
          <w:szCs w:val="20"/>
        </w:rPr>
        <w:t xml:space="preserve"> </w:t>
      </w:r>
      <w:r w:rsidR="001723D6" w:rsidRPr="00A6375B">
        <w:rPr>
          <w:rFonts w:ascii="GHEA Grapalat" w:hAnsi="GHEA Grapalat"/>
          <w:b/>
          <w:sz w:val="20"/>
          <w:szCs w:val="20"/>
        </w:rPr>
        <w:lastRenderedPageBreak/>
        <w:t xml:space="preserve">представляется в </w:t>
      </w:r>
      <w:r w:rsidR="005876A3" w:rsidRPr="00A6375B">
        <w:rPr>
          <w:rFonts w:ascii="GHEA Grapalat" w:hAnsi="GHEA Grapalat"/>
          <w:b/>
          <w:sz w:val="20"/>
          <w:szCs w:val="20"/>
        </w:rPr>
        <w:t>виде</w:t>
      </w:r>
      <w:r w:rsidR="001723D6" w:rsidRPr="00A6375B">
        <w:rPr>
          <w:rFonts w:ascii="GHEA Grapalat" w:hAnsi="GHEA Grapalat"/>
          <w:b/>
          <w:sz w:val="20"/>
          <w:szCs w:val="20"/>
        </w:rPr>
        <w:t xml:space="preserve"> банковской гарантии (Приложение 5)</w:t>
      </w:r>
      <w:r w:rsidR="00375E5E" w:rsidRPr="00A6375B">
        <w:rPr>
          <w:rFonts w:ascii="GHEA Grapalat" w:hAnsi="GHEA Grapalat"/>
          <w:b/>
          <w:sz w:val="20"/>
          <w:szCs w:val="20"/>
        </w:rPr>
        <w:t xml:space="preserve"> или наличных денег</w:t>
      </w:r>
      <w:r w:rsidR="00C108EE" w:rsidRPr="00A6375B">
        <w:rPr>
          <w:rStyle w:val="FootnoteReference"/>
          <w:rFonts w:ascii="GHEA Grapalat" w:hAnsi="GHEA Grapalat"/>
          <w:b/>
          <w:sz w:val="20"/>
          <w:szCs w:val="20"/>
        </w:rPr>
        <w:footnoteReference w:customMarkFollows="1" w:id="6"/>
        <w:t>13</w:t>
      </w:r>
      <w:r w:rsidR="00375E5E" w:rsidRPr="00A6375B">
        <w:rPr>
          <w:rFonts w:ascii="GHEA Grapalat" w:hAnsi="GHEA Grapalat"/>
          <w:b/>
          <w:sz w:val="20"/>
          <w:szCs w:val="20"/>
        </w:rPr>
        <w:t>.</w:t>
      </w:r>
    </w:p>
    <w:p w:rsidR="0058395E" w:rsidRPr="008F7CEF" w:rsidRDefault="0058395E"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Если процедура закупки организована в </w:t>
      </w:r>
      <w:r w:rsidR="00740EF5" w:rsidRPr="00A6375B">
        <w:rPr>
          <w:rFonts w:ascii="GHEA Grapalat" w:hAnsi="GHEA Grapalat"/>
          <w:b/>
          <w:sz w:val="20"/>
          <w:szCs w:val="20"/>
        </w:rPr>
        <w:t>лотах</w:t>
      </w:r>
      <w:r w:rsidRPr="00A6375B">
        <w:rPr>
          <w:rFonts w:ascii="GHEA Grapalat" w:hAnsi="GHEA Grapalat"/>
          <w:b/>
          <w:sz w:val="20"/>
          <w:szCs w:val="20"/>
        </w:rPr>
        <w:t xml:space="preserve"> и участник признается </w:t>
      </w:r>
      <w:r w:rsidR="00740EF5" w:rsidRPr="00A6375B">
        <w:rPr>
          <w:rFonts w:ascii="GHEA Grapalat" w:hAnsi="GHEA Grapalat"/>
          <w:b/>
          <w:sz w:val="20"/>
          <w:szCs w:val="20"/>
        </w:rPr>
        <w:t>ото</w:t>
      </w:r>
      <w:r w:rsidRPr="00A6375B">
        <w:rPr>
          <w:rFonts w:ascii="GHEA Grapalat" w:hAnsi="GHEA Grapalat"/>
          <w:b/>
          <w:sz w:val="20"/>
          <w:szCs w:val="20"/>
        </w:rPr>
        <w:t xml:space="preserve">бранным участником </w:t>
      </w:r>
      <w:r w:rsidR="00740EF5" w:rsidRPr="00A6375B">
        <w:rPr>
          <w:rFonts w:ascii="GHEA Grapalat" w:hAnsi="GHEA Grapalat"/>
          <w:b/>
          <w:sz w:val="20"/>
          <w:szCs w:val="20"/>
        </w:rPr>
        <w:t>по</w:t>
      </w:r>
      <w:r w:rsidRPr="00A6375B">
        <w:rPr>
          <w:rFonts w:ascii="GHEA Grapalat" w:hAnsi="GHEA Grapalat"/>
          <w:b/>
          <w:sz w:val="20"/>
          <w:szCs w:val="20"/>
        </w:rPr>
        <w:t xml:space="preserve"> более чем одно</w:t>
      </w:r>
      <w:r w:rsidR="00740EF5" w:rsidRPr="00A6375B">
        <w:rPr>
          <w:rFonts w:ascii="GHEA Grapalat" w:hAnsi="GHEA Grapalat"/>
          <w:b/>
          <w:sz w:val="20"/>
          <w:szCs w:val="20"/>
        </w:rPr>
        <w:t xml:space="preserve">му лоту </w:t>
      </w:r>
      <w:r w:rsidRPr="00A6375B">
        <w:rPr>
          <w:rFonts w:ascii="GHEA Grapalat" w:hAnsi="GHEA Grapalat"/>
          <w:b/>
          <w:sz w:val="20"/>
          <w:szCs w:val="20"/>
        </w:rPr>
        <w:t>и общая цена заключаемого с последним договора превышает 10 млн.</w:t>
      </w:r>
      <w:r w:rsidRPr="008F7CEF">
        <w:rPr>
          <w:rFonts w:ascii="GHEA Grapalat" w:hAnsi="GHEA Grapalat"/>
          <w:b/>
          <w:sz w:val="20"/>
          <w:szCs w:val="20"/>
        </w:rPr>
        <w:t>драмов Р</w:t>
      </w:r>
      <w:r w:rsidR="00740EF5" w:rsidRPr="008F7CEF">
        <w:rPr>
          <w:rFonts w:ascii="GHEA Grapalat" w:hAnsi="GHEA Grapalat"/>
          <w:b/>
          <w:sz w:val="20"/>
          <w:szCs w:val="20"/>
        </w:rPr>
        <w:t>А</w:t>
      </w:r>
      <w:r w:rsidRPr="008F7CEF">
        <w:rPr>
          <w:rFonts w:ascii="GHEA Grapalat" w:hAnsi="GHEA Grapalat"/>
          <w:b/>
          <w:sz w:val="20"/>
          <w:szCs w:val="20"/>
        </w:rPr>
        <w:t>, то обеспечение договора представляется в виде банковской гарантии</w:t>
      </w:r>
      <w:r w:rsidR="00295C11" w:rsidRPr="008F7CEF">
        <w:rPr>
          <w:rFonts w:ascii="GHEA Grapalat" w:hAnsi="GHEA Grapalat"/>
          <w:b/>
          <w:sz w:val="20"/>
          <w:szCs w:val="20"/>
        </w:rPr>
        <w:t xml:space="preserve"> или наличных денег</w:t>
      </w:r>
      <w:r w:rsidRPr="008F7CEF">
        <w:rPr>
          <w:rFonts w:ascii="GHEA Grapalat" w:hAnsi="GHEA Grapalat"/>
          <w:b/>
          <w:sz w:val="20"/>
          <w:szCs w:val="20"/>
        </w:rPr>
        <w:t xml:space="preserve"> в размере общей цены договора.</w:t>
      </w:r>
    </w:p>
    <w:p w:rsidR="00E969ED"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Обеспечение договора должно быть действительно как минимум включительно до </w:t>
      </w:r>
      <w:r w:rsidR="00456B02" w:rsidRPr="002D10EE">
        <w:rPr>
          <w:rFonts w:ascii="GHEA Grapalat" w:hAnsi="GHEA Grapalat"/>
          <w:sz w:val="20"/>
          <w:szCs w:val="20"/>
        </w:rPr>
        <w:t>20</w:t>
      </w:r>
      <w:r w:rsidRPr="002D10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D10EE">
        <w:rPr>
          <w:rFonts w:ascii="GHEA Grapalat" w:hAnsi="GHEA Grapalat"/>
          <w:sz w:val="20"/>
          <w:szCs w:val="20"/>
        </w:rPr>
        <w:t xml:space="preserve">пяти </w:t>
      </w:r>
      <w:r w:rsidRPr="002D10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2D10EE">
        <w:rPr>
          <w:rFonts w:ascii="GHEA Grapalat" w:hAnsi="GHEA Grapalat"/>
          <w:sz w:val="20"/>
          <w:szCs w:val="20"/>
        </w:rPr>
        <w:t>договору.</w:t>
      </w:r>
    </w:p>
    <w:p w:rsidR="00F0759D" w:rsidRPr="002D10EE" w:rsidRDefault="00F92A5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sz w:val="20"/>
          <w:szCs w:val="20"/>
        </w:rPr>
        <w:t>"900008000</w:t>
      </w:r>
      <w:r w:rsidR="00B66AB9" w:rsidRPr="002D10EE">
        <w:rPr>
          <w:rFonts w:ascii="GHEA Grapalat" w:hAnsi="GHEA Grapalat"/>
          <w:sz w:val="20"/>
          <w:szCs w:val="20"/>
        </w:rPr>
        <w:t>66</w:t>
      </w:r>
      <w:r w:rsidRPr="002D10EE">
        <w:rPr>
          <w:rFonts w:ascii="GHEA Grapalat" w:hAnsi="GHEA Grapalat"/>
          <w:sz w:val="20"/>
          <w:szCs w:val="20"/>
        </w:rPr>
        <w:t>4", открытый в Центральном казначействе на имя уполномоченного органа.</w:t>
      </w:r>
    </w:p>
    <w:p w:rsidR="004A0321" w:rsidRPr="00A6375B" w:rsidRDefault="004A0321"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10.4</w:t>
      </w:r>
      <w:r w:rsidR="0076763C" w:rsidRPr="00A6375B">
        <w:rPr>
          <w:rFonts w:ascii="GHEA Grapalat" w:hAnsi="GHEA Grapalat"/>
          <w:b/>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6375B">
        <w:rPr>
          <w:rFonts w:ascii="GHEA Grapalat" w:hAnsi="GHEA Grapalat"/>
          <w:b/>
          <w:sz w:val="20"/>
          <w:szCs w:val="20"/>
        </w:rPr>
        <w:t>я квалификации и</w:t>
      </w:r>
      <w:r w:rsidR="0076763C" w:rsidRPr="00A6375B">
        <w:rPr>
          <w:rFonts w:ascii="GHEA Grapalat" w:hAnsi="GHEA Grapalat"/>
          <w:b/>
          <w:sz w:val="20"/>
          <w:szCs w:val="20"/>
        </w:rPr>
        <w:t xml:space="preserve"> договора представля</w:t>
      </w:r>
      <w:r w:rsidR="00DE7753" w:rsidRPr="00A6375B">
        <w:rPr>
          <w:rFonts w:ascii="GHEA Grapalat" w:hAnsi="GHEA Grapalat"/>
          <w:b/>
          <w:sz w:val="20"/>
          <w:szCs w:val="20"/>
        </w:rPr>
        <w:t>ю</w:t>
      </w:r>
      <w:r w:rsidR="0076763C" w:rsidRPr="00A6375B">
        <w:rPr>
          <w:rFonts w:ascii="GHEA Grapalat" w:hAnsi="GHEA Grapalat"/>
          <w:b/>
          <w:sz w:val="20"/>
          <w:szCs w:val="20"/>
        </w:rPr>
        <w:t>тся</w:t>
      </w:r>
      <w:r w:rsidR="00180134" w:rsidRPr="00A6375B">
        <w:rPr>
          <w:rFonts w:ascii="GHEA Grapalat" w:hAnsi="GHEA Grapalat"/>
          <w:b/>
          <w:sz w:val="20"/>
          <w:szCs w:val="20"/>
        </w:rPr>
        <w:t xml:space="preserve"> в виде заключенного в одностороннем порядке </w:t>
      </w:r>
      <w:r w:rsidR="00A9694C" w:rsidRPr="00A6375B">
        <w:rPr>
          <w:rFonts w:ascii="GHEA Grapalat" w:hAnsi="GHEA Grapalat"/>
          <w:b/>
          <w:sz w:val="20"/>
          <w:szCs w:val="20"/>
        </w:rPr>
        <w:t>за</w:t>
      </w:r>
      <w:r w:rsidR="00180134" w:rsidRPr="00A6375B">
        <w:rPr>
          <w:rFonts w:ascii="GHEA Grapalat" w:hAnsi="GHEA Grapalat"/>
          <w:b/>
          <w:sz w:val="20"/>
          <w:szCs w:val="20"/>
        </w:rPr>
        <w:t>явления - в виде неустойки или наличных денег</w:t>
      </w:r>
      <w:r w:rsidR="006D7219" w:rsidRPr="00A6375B">
        <w:rPr>
          <w:rFonts w:ascii="GHEA Grapalat" w:hAnsi="GHEA Grapalat"/>
          <w:b/>
          <w:sz w:val="20"/>
          <w:szCs w:val="20"/>
        </w:rPr>
        <w:t>. Если на момент возникновения правомочия по заключению договора</w:t>
      </w:r>
    </w:p>
    <w:p w:rsidR="006D7219" w:rsidRPr="00A6375B" w:rsidRDefault="006D7219"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 финансовые средства предусмотрены, то обеспечение </w:t>
      </w:r>
      <w:r w:rsidR="00295C11" w:rsidRPr="00A6375B">
        <w:rPr>
          <w:rFonts w:ascii="GHEA Grapalat" w:hAnsi="GHEA Grapalat"/>
          <w:b/>
          <w:sz w:val="20"/>
          <w:szCs w:val="20"/>
        </w:rPr>
        <w:t xml:space="preserve">квалификации </w:t>
      </w:r>
      <w:r w:rsidR="00A9694C" w:rsidRPr="00A6375B">
        <w:rPr>
          <w:rFonts w:ascii="GHEA Grapalat" w:hAnsi="GHEA Grapalat"/>
          <w:b/>
          <w:sz w:val="20"/>
          <w:szCs w:val="20"/>
        </w:rPr>
        <w:t>по</w:t>
      </w:r>
      <w:r w:rsidRPr="00A6375B">
        <w:rPr>
          <w:rFonts w:ascii="GHEA Grapalat" w:hAnsi="GHEA Grapalat"/>
          <w:b/>
          <w:sz w:val="20"/>
          <w:szCs w:val="20"/>
        </w:rPr>
        <w:t xml:space="preserve"> части выделенных финансовых средств представляется в виде банковской гарантии</w:t>
      </w:r>
      <w:r w:rsidR="00295C11" w:rsidRPr="00A6375B">
        <w:rPr>
          <w:rFonts w:ascii="GHEA Grapalat" w:hAnsi="GHEA Grapalat"/>
          <w:b/>
          <w:sz w:val="20"/>
          <w:szCs w:val="20"/>
        </w:rPr>
        <w:t xml:space="preserve"> или наличных денег</w:t>
      </w:r>
      <w:r w:rsidRPr="00A6375B">
        <w:rPr>
          <w:rFonts w:ascii="GHEA Grapalat" w:hAnsi="GHEA Grapalat"/>
          <w:b/>
          <w:sz w:val="20"/>
          <w:szCs w:val="20"/>
        </w:rPr>
        <w:t xml:space="preserve">, а </w:t>
      </w:r>
      <w:r w:rsidR="00661E7D" w:rsidRPr="00A6375B">
        <w:rPr>
          <w:rFonts w:ascii="GHEA Grapalat" w:hAnsi="GHEA Grapalat"/>
          <w:b/>
          <w:sz w:val="20"/>
          <w:szCs w:val="20"/>
        </w:rPr>
        <w:t>по</w:t>
      </w:r>
      <w:r w:rsidRPr="00A6375B">
        <w:rPr>
          <w:rFonts w:ascii="GHEA Grapalat" w:hAnsi="GHEA Grapalat"/>
          <w:b/>
          <w:sz w:val="20"/>
          <w:szCs w:val="20"/>
        </w:rPr>
        <w:t xml:space="preserve"> части требуемых в дальнейшем финансовых средств-в </w:t>
      </w:r>
      <w:r w:rsidR="00661E7D" w:rsidRPr="00A6375B">
        <w:rPr>
          <w:rFonts w:ascii="GHEA Grapalat" w:hAnsi="GHEA Grapalat"/>
          <w:b/>
          <w:sz w:val="20"/>
          <w:szCs w:val="20"/>
        </w:rPr>
        <w:t xml:space="preserve">виде </w:t>
      </w:r>
      <w:r w:rsidRPr="00A6375B">
        <w:rPr>
          <w:rFonts w:ascii="GHEA Grapalat" w:hAnsi="GHEA Grapalat"/>
          <w:b/>
          <w:sz w:val="20"/>
          <w:szCs w:val="20"/>
        </w:rPr>
        <w:t>утвержденного</w:t>
      </w:r>
      <w:r w:rsidR="00661E7D" w:rsidRPr="00A6375B">
        <w:rPr>
          <w:rFonts w:ascii="GHEA Grapalat" w:hAnsi="GHEA Grapalat"/>
          <w:b/>
          <w:sz w:val="20"/>
          <w:szCs w:val="20"/>
        </w:rPr>
        <w:t xml:space="preserve"> водностороннем порядке </w:t>
      </w:r>
      <w:r w:rsidRPr="00A6375B">
        <w:rPr>
          <w:rFonts w:ascii="GHEA Grapalat" w:hAnsi="GHEA Grapalat"/>
          <w:b/>
          <w:sz w:val="20"/>
          <w:szCs w:val="20"/>
        </w:rPr>
        <w:t>заявления-в виде неустойки или наличных денег</w:t>
      </w:r>
      <w:r w:rsidR="006F58E6" w:rsidRPr="00A6375B">
        <w:rPr>
          <w:rFonts w:ascii="GHEA Grapalat" w:hAnsi="GHEA Grapalat"/>
          <w:b/>
          <w:sz w:val="20"/>
          <w:szCs w:val="20"/>
        </w:rPr>
        <w:t>.</w:t>
      </w:r>
    </w:p>
    <w:p w:rsidR="00D32092" w:rsidRPr="00A6375B" w:rsidRDefault="00D32092" w:rsidP="00616F38">
      <w:pPr>
        <w:widowControl w:val="0"/>
        <w:tabs>
          <w:tab w:val="left" w:pos="1276"/>
        </w:tabs>
        <w:jc w:val="both"/>
        <w:rPr>
          <w:rFonts w:ascii="GHEA Grapalat" w:hAnsi="GHEA Grapalat" w:cs="Sylfaen"/>
          <w:b/>
          <w:sz w:val="20"/>
          <w:szCs w:val="20"/>
        </w:rPr>
      </w:pPr>
      <w:r w:rsidRPr="00A6375B">
        <w:rPr>
          <w:rFonts w:ascii="GHEA Grapalat" w:hAnsi="GHEA Grapalat" w:cs="Sylfaen"/>
          <w:b/>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6375B">
        <w:rPr>
          <w:rFonts w:ascii="GHEA Grapalat" w:hAnsi="GHEA Grapalat" w:cs="Sylfaen"/>
          <w:b/>
          <w:sz w:val="20"/>
          <w:szCs w:val="20"/>
        </w:rPr>
        <w:t>.</w:t>
      </w:r>
    </w:p>
    <w:p w:rsidR="008F0732" w:rsidRPr="002D10EE" w:rsidRDefault="00030D40" w:rsidP="00616F38">
      <w:pPr>
        <w:widowControl w:val="0"/>
        <w:tabs>
          <w:tab w:val="left" w:pos="1276"/>
        </w:tabs>
        <w:jc w:val="both"/>
        <w:rPr>
          <w:rFonts w:ascii="GHEA Grapalat" w:hAnsi="GHEA Grapalat"/>
          <w:i/>
          <w:sz w:val="20"/>
          <w:szCs w:val="20"/>
        </w:rPr>
      </w:pPr>
      <w:r w:rsidRPr="00A6375B">
        <w:rPr>
          <w:rFonts w:ascii="GHEA Grapalat" w:hAnsi="GHEA Grapalat"/>
          <w:b/>
          <w:sz w:val="20"/>
          <w:szCs w:val="20"/>
        </w:rPr>
        <w:t>10.</w:t>
      </w:r>
      <w:r w:rsidR="00DF09E7" w:rsidRPr="00A6375B">
        <w:rPr>
          <w:rFonts w:ascii="GHEA Grapalat" w:hAnsi="GHEA Grapalat"/>
          <w:b/>
          <w:sz w:val="20"/>
          <w:szCs w:val="20"/>
        </w:rPr>
        <w:t>5</w:t>
      </w:r>
      <w:r w:rsidR="00616F38" w:rsidRPr="00A6375B">
        <w:rPr>
          <w:rFonts w:ascii="GHEA Grapalat" w:hAnsi="GHEA Grapalat"/>
          <w:b/>
          <w:sz w:val="20"/>
          <w:szCs w:val="20"/>
        </w:rPr>
        <w:t>.</w:t>
      </w:r>
      <w:r w:rsidRPr="00A6375B">
        <w:rPr>
          <w:rFonts w:ascii="GHEA Grapalat" w:hAnsi="GHEA Grapalat"/>
          <w:b/>
          <w:sz w:val="20"/>
          <w:szCs w:val="20"/>
        </w:rPr>
        <w:t>В случае ес</w:t>
      </w:r>
      <w:r w:rsidRPr="002D10EE">
        <w:rPr>
          <w:rFonts w:ascii="GHEA Grapalat" w:hAnsi="GHEA Grapalat"/>
          <w:sz w:val="20"/>
          <w:szCs w:val="20"/>
        </w:rPr>
        <w:t>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w:t>
      </w:r>
      <w:r w:rsidR="00401B30" w:rsidRPr="002D10EE">
        <w:rPr>
          <w:rFonts w:ascii="GHEA Grapalat" w:hAnsi="GHEA Grapalat"/>
          <w:sz w:val="20"/>
          <w:szCs w:val="20"/>
        </w:rPr>
        <w:t>6</w:t>
      </w:r>
      <w:r w:rsidR="003E194D" w:rsidRPr="002D10EE">
        <w:rPr>
          <w:rFonts w:ascii="GHEA Grapalat" w:hAnsi="GHEA Grapalat"/>
          <w:sz w:val="20"/>
          <w:szCs w:val="20"/>
        </w:rPr>
        <w:t>.</w:t>
      </w:r>
      <w:r w:rsidRPr="002D10EE">
        <w:rPr>
          <w:rFonts w:ascii="GHEA Grapalat" w:hAnsi="GHEA Grapalat"/>
          <w:sz w:val="20"/>
          <w:szCs w:val="20"/>
        </w:rPr>
        <w:t>Если в рамках процедуры закупки, организованной по лотам</w:t>
      </w:r>
      <w:r w:rsidR="00125AA6" w:rsidRPr="002D10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D10EE">
        <w:rPr>
          <w:rFonts w:ascii="GHEA Grapalat" w:hAnsi="GHEA Grapalat"/>
          <w:sz w:val="20"/>
          <w:szCs w:val="20"/>
        </w:rPr>
        <w:t>я квалификации и</w:t>
      </w:r>
      <w:r w:rsidR="00125AA6" w:rsidRPr="002D10EE">
        <w:rPr>
          <w:rFonts w:ascii="GHEA Grapalat" w:hAnsi="GHEA Grapalat"/>
          <w:sz w:val="20"/>
          <w:szCs w:val="20"/>
        </w:rPr>
        <w:t xml:space="preserve"> договора выплачива</w:t>
      </w:r>
      <w:r w:rsidR="00DC14CE" w:rsidRPr="002D10EE">
        <w:rPr>
          <w:rFonts w:ascii="GHEA Grapalat" w:hAnsi="GHEA Grapalat"/>
          <w:sz w:val="20"/>
          <w:szCs w:val="20"/>
        </w:rPr>
        <w:t>ю</w:t>
      </w:r>
      <w:r w:rsidR="00125AA6" w:rsidRPr="002D10EE">
        <w:rPr>
          <w:rFonts w:ascii="GHEA Grapalat" w:hAnsi="GHEA Grapalat"/>
          <w:sz w:val="20"/>
          <w:szCs w:val="20"/>
        </w:rPr>
        <w:t>тся в размере суммы, исчисленной только за этот лот</w:t>
      </w:r>
      <w:r w:rsidR="00DC14CE" w:rsidRPr="002D10EE">
        <w:rPr>
          <w:rFonts w:ascii="GHEA Grapalat" w:hAnsi="GHEA Grapalat"/>
          <w:sz w:val="20"/>
          <w:szCs w:val="20"/>
        </w:rPr>
        <w:t>.</w:t>
      </w:r>
    </w:p>
    <w:p w:rsidR="003E194D" w:rsidRPr="002D10EE" w:rsidRDefault="003E194D" w:rsidP="00FA06DB">
      <w:pPr>
        <w:widowControl w:val="0"/>
        <w:tabs>
          <w:tab w:val="left" w:pos="1134"/>
        </w:tabs>
        <w:spacing w:after="160"/>
        <w:jc w:val="both"/>
        <w:rPr>
          <w:rFonts w:ascii="GHEA Grapalat" w:hAnsi="GHEA Grapalat"/>
          <w:b/>
          <w:sz w:val="20"/>
          <w:szCs w:val="20"/>
        </w:rPr>
      </w:pPr>
      <w:r w:rsidRPr="002D10EE">
        <w:rPr>
          <w:rFonts w:ascii="GHEA Grapalat" w:hAnsi="GHEA Grapalat"/>
          <w:sz w:val="20"/>
          <w:szCs w:val="20"/>
        </w:rPr>
        <w:tab/>
      </w:r>
    </w:p>
    <w:p w:rsidR="00096865" w:rsidRPr="002D10EE" w:rsidRDefault="008D5016"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11. ОБЪЯВЛЕНИЕ ПРОЦЕДУРЫ НЕСОСТОЯВШЕЙСЯ</w:t>
      </w:r>
    </w:p>
    <w:p w:rsidR="00096865" w:rsidRPr="00A6375B" w:rsidRDefault="00096865"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11.1</w:t>
      </w:r>
      <w:r w:rsidR="00616F38" w:rsidRPr="002D10EE">
        <w:rPr>
          <w:rFonts w:ascii="GHEA Grapalat" w:hAnsi="GHEA Grapalat"/>
          <w:sz w:val="20"/>
          <w:szCs w:val="20"/>
        </w:rPr>
        <w:t>.</w:t>
      </w:r>
      <w:r w:rsidRPr="002D10EE">
        <w:rPr>
          <w:rFonts w:ascii="GHEA Grapalat" w:hAnsi="GHEA Grapalat"/>
          <w:sz w:val="20"/>
          <w:szCs w:val="20"/>
        </w:rPr>
        <w:t xml:space="preserve">Согласно статье 37 Закона, Комиссия объявляет </w:t>
      </w:r>
      <w:r w:rsidRPr="00A6375B">
        <w:rPr>
          <w:rFonts w:ascii="GHEA Grapalat" w:hAnsi="GHEA Grapalat"/>
          <w:sz w:val="20"/>
          <w:szCs w:val="20"/>
        </w:rPr>
        <w:t xml:space="preserve">настоящую </w:t>
      </w:r>
      <w:r w:rsidRPr="00A6375B">
        <w:rPr>
          <w:rFonts w:ascii="GHEA Grapalat" w:hAnsi="GHEA Grapalat"/>
          <w:b/>
          <w:sz w:val="20"/>
          <w:szCs w:val="20"/>
        </w:rPr>
        <w:t>процедуру несостоявшейся</w:t>
      </w:r>
      <w:r w:rsidRPr="00A6375B">
        <w:rPr>
          <w:rFonts w:ascii="GHEA Grapalat" w:hAnsi="GHEA Grapalat"/>
          <w:sz w:val="20"/>
          <w:szCs w:val="20"/>
        </w:rPr>
        <w:t>, если:</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1)ни одна из заявок не соответствует условиям приглашения;</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6375B">
        <w:rPr>
          <w:rFonts w:ascii="Courier New" w:hAnsi="Courier New" w:cs="Courier New"/>
          <w:b/>
          <w:sz w:val="20"/>
          <w:szCs w:val="20"/>
          <w:lang w:val="en-US"/>
        </w:rPr>
        <w:t> </w:t>
      </w:r>
      <w:r w:rsidRPr="00A6375B">
        <w:rPr>
          <w:rFonts w:ascii="GHEA Grapalat" w:hAnsi="GHEA Grapalat"/>
          <w:b/>
          <w:sz w:val="20"/>
          <w:szCs w:val="20"/>
        </w:rPr>
        <w:t>— Совета попечителей</w:t>
      </w:r>
      <w:r w:rsidR="0011605E" w:rsidRPr="00A6375B">
        <w:rPr>
          <w:rStyle w:val="FootnoteReference"/>
          <w:rFonts w:ascii="GHEA Grapalat" w:hAnsi="GHEA Grapalat"/>
          <w:b/>
          <w:sz w:val="20"/>
          <w:szCs w:val="20"/>
        </w:rPr>
        <w:footnoteReference w:customMarkFollows="1" w:id="7"/>
        <w:t>14</w:t>
      </w:r>
      <w:r w:rsidRPr="00A6375B">
        <w:rPr>
          <w:rFonts w:ascii="GHEA Grapalat" w:hAnsi="GHEA Grapalat"/>
          <w:b/>
          <w:sz w:val="20"/>
          <w:szCs w:val="20"/>
        </w:rPr>
        <w:t>.</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3)не подано ни одной заявки;</w:t>
      </w:r>
    </w:p>
    <w:p w:rsidR="00096865"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4)договор не заключается.</w:t>
      </w:r>
    </w:p>
    <w:p w:rsidR="00CA1C11" w:rsidRPr="002D10EE" w:rsidRDefault="00731D26" w:rsidP="00616F38">
      <w:pPr>
        <w:widowControl w:val="0"/>
        <w:tabs>
          <w:tab w:val="left" w:pos="1276"/>
        </w:tabs>
        <w:jc w:val="both"/>
        <w:rPr>
          <w:rFonts w:ascii="GHEA Grapalat" w:hAnsi="GHEA Grapalat" w:cs="Sylfaen"/>
          <w:sz w:val="20"/>
          <w:szCs w:val="20"/>
        </w:rPr>
      </w:pPr>
      <w:r w:rsidRPr="00A6375B">
        <w:rPr>
          <w:rFonts w:ascii="GHEA Grapalat" w:hAnsi="GHEA Grapalat"/>
          <w:sz w:val="20"/>
          <w:szCs w:val="20"/>
        </w:rPr>
        <w:t>11.2</w:t>
      </w:r>
      <w:r w:rsidR="00616F38" w:rsidRPr="00A6375B">
        <w:rPr>
          <w:rFonts w:ascii="GHEA Grapalat" w:hAnsi="GHEA Grapalat"/>
          <w:sz w:val="20"/>
          <w:szCs w:val="20"/>
        </w:rPr>
        <w:t>.</w:t>
      </w:r>
      <w:r w:rsidRPr="00A6375B">
        <w:rPr>
          <w:rFonts w:ascii="GHEA Grapalat" w:hAnsi="GHEA Grapalat"/>
          <w:sz w:val="20"/>
          <w:szCs w:val="20"/>
        </w:rPr>
        <w:t>В течение рабочего дня, следующего</w:t>
      </w:r>
      <w:r w:rsidRPr="002D10EE">
        <w:rPr>
          <w:rFonts w:ascii="GHEA Grapalat" w:hAnsi="GHEA Grapalat"/>
          <w:sz w:val="20"/>
          <w:szCs w:val="20"/>
        </w:rPr>
        <w:t xml:space="preserve">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2D10EE" w:rsidRDefault="00616F38" w:rsidP="00B46D58">
      <w:pPr>
        <w:widowControl w:val="0"/>
        <w:spacing w:after="160"/>
        <w:ind w:right="565"/>
        <w:jc w:val="center"/>
        <w:rPr>
          <w:rFonts w:ascii="GHEA Grapalat" w:hAnsi="GHEA Grapalat"/>
          <w:b/>
          <w:sz w:val="20"/>
          <w:szCs w:val="20"/>
        </w:rPr>
      </w:pPr>
    </w:p>
    <w:p w:rsidR="00096865" w:rsidRPr="002D10EE" w:rsidRDefault="008D5016" w:rsidP="00B46D58">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12. ПРАВО УЧАСТНИКА И </w:t>
      </w:r>
      <w:r w:rsidR="008E3307" w:rsidRPr="002D10EE">
        <w:rPr>
          <w:rFonts w:ascii="GHEA Grapalat" w:hAnsi="GHEA Grapalat"/>
          <w:b/>
          <w:sz w:val="20"/>
          <w:szCs w:val="20"/>
        </w:rPr>
        <w:t xml:space="preserve">ПОРЯДОК ОБЖАЛОВАНИЯ ИМ </w:t>
      </w:r>
      <w:r w:rsidR="00025A85" w:rsidRPr="002D10EE">
        <w:rPr>
          <w:rFonts w:ascii="GHEA Grapalat" w:hAnsi="GHEA Grapalat"/>
          <w:b/>
          <w:sz w:val="20"/>
          <w:szCs w:val="20"/>
        </w:rPr>
        <w:br/>
      </w:r>
      <w:r w:rsidRPr="002D10EE">
        <w:rPr>
          <w:rFonts w:ascii="GHEA Grapalat" w:hAnsi="GHEA Grapalat"/>
          <w:b/>
          <w:sz w:val="20"/>
          <w:szCs w:val="20"/>
        </w:rPr>
        <w:t>ДЕЙСТВИЙ И (ИЛИ) ПРИНЯТЫХ РЕШЕНИЙ, СВЯЗАННЫХ</w:t>
      </w:r>
      <w:r w:rsidR="00025A85" w:rsidRPr="002D10EE">
        <w:rPr>
          <w:rFonts w:ascii="Courier New" w:hAnsi="Courier New" w:cs="Courier New"/>
          <w:b/>
          <w:sz w:val="20"/>
          <w:szCs w:val="20"/>
          <w:lang w:val="en-US"/>
        </w:rPr>
        <w:t> </w:t>
      </w:r>
      <w:r w:rsidRPr="002D10EE">
        <w:rPr>
          <w:rFonts w:ascii="GHEA Grapalat" w:hAnsi="GHEA Grapalat"/>
          <w:b/>
          <w:sz w:val="20"/>
          <w:szCs w:val="20"/>
        </w:rPr>
        <w:t>С</w:t>
      </w:r>
      <w:r w:rsidR="00025A85" w:rsidRPr="002D10EE">
        <w:rPr>
          <w:rFonts w:ascii="Courier New" w:hAnsi="Courier New" w:cs="Courier New"/>
          <w:b/>
          <w:sz w:val="20"/>
          <w:szCs w:val="20"/>
          <w:lang w:val="en-US"/>
        </w:rPr>
        <w:t> </w:t>
      </w:r>
      <w:r w:rsidRPr="002D10EE">
        <w:rPr>
          <w:rFonts w:ascii="GHEA Grapalat" w:hAnsi="GHEA Grapalat"/>
          <w:b/>
          <w:sz w:val="20"/>
          <w:szCs w:val="20"/>
        </w:rPr>
        <w:t>ПРОЦЕССОМ ЗАКУПКИ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lastRenderedPageBreak/>
        <w:t>12.1</w:t>
      </w:r>
      <w:r w:rsidR="00616F38" w:rsidRPr="002D10EE">
        <w:rPr>
          <w:rFonts w:ascii="GHEA Grapalat" w:hAnsi="GHEA Grapalat"/>
          <w:sz w:val="20"/>
          <w:szCs w:val="20"/>
        </w:rPr>
        <w:t>.</w:t>
      </w:r>
      <w:r w:rsidRPr="002D10E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2D10EE">
        <w:rPr>
          <w:rFonts w:ascii="GHEA Grapalat" w:hAnsi="GHEA Grapalat"/>
          <w:sz w:val="20"/>
          <w:szCs w:val="20"/>
        </w:rPr>
        <w:t>связанные с закупками жалобы.</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12.2</w:t>
      </w:r>
      <w:r w:rsidR="00616F38" w:rsidRPr="002D10EE">
        <w:rPr>
          <w:rFonts w:ascii="GHEA Grapalat" w:hAnsi="GHEA Grapalat"/>
          <w:sz w:val="20"/>
          <w:szCs w:val="20"/>
        </w:rPr>
        <w:t>.</w:t>
      </w:r>
      <w:r w:rsidRPr="002D10EE">
        <w:rPr>
          <w:rFonts w:ascii="GHEA Grapalat" w:hAnsi="GHEA Grapalat"/>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12.3</w:t>
      </w:r>
      <w:r w:rsidR="00616F38" w:rsidRPr="002D10EE">
        <w:rPr>
          <w:rFonts w:ascii="GHEA Grapalat" w:hAnsi="GHEA Grapalat"/>
          <w:sz w:val="20"/>
          <w:szCs w:val="20"/>
        </w:rPr>
        <w:t>.</w:t>
      </w:r>
      <w:r w:rsidRPr="002D10EE">
        <w:rPr>
          <w:rFonts w:ascii="GHEA Grapalat" w:hAnsi="GHEA Grapalat"/>
          <w:sz w:val="20"/>
          <w:szCs w:val="20"/>
        </w:rPr>
        <w:t>Каждое лицо согласно Закону имеет право:</w:t>
      </w:r>
    </w:p>
    <w:p w:rsidR="00D5166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2D10EE">
        <w:rPr>
          <w:rFonts w:ascii="GHEA Grapalat" w:hAnsi="GHEA Grapalat"/>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2)на обжалование в судебном порядке действий (бездействия) и решений лица, </w:t>
      </w:r>
      <w:r w:rsidR="00B716B0"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заказчика и Комиссии.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12.4</w:t>
      </w:r>
      <w:r w:rsidR="00616F38" w:rsidRPr="002D10EE">
        <w:rPr>
          <w:rFonts w:ascii="GHEA Grapalat" w:hAnsi="GHEA Grapalat"/>
          <w:sz w:val="20"/>
          <w:szCs w:val="20"/>
        </w:rPr>
        <w:t>.</w:t>
      </w:r>
      <w:r w:rsidRPr="002D10EE">
        <w:rPr>
          <w:rFonts w:ascii="GHEA Grapalat" w:hAnsi="GHEA Grapalat"/>
          <w:sz w:val="20"/>
          <w:szCs w:val="20"/>
        </w:rPr>
        <w:t>Если подавшее жалобу лицо обжалует:</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2D10EE">
        <w:rPr>
          <w:rFonts w:ascii="GHEA Grapalat" w:hAnsi="GHEA Grapalat"/>
          <w:sz w:val="20"/>
          <w:szCs w:val="20"/>
        </w:rPr>
        <w:t>2</w:t>
      </w:r>
      <w:r w:rsidRPr="002D10EE">
        <w:rPr>
          <w:rFonts w:ascii="GHEA Grapalat" w:hAnsi="GHEA Grapalat"/>
          <w:sz w:val="20"/>
          <w:szCs w:val="20"/>
        </w:rPr>
        <w:t xml:space="preserve"> части 1 настоящего Приглашения;</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2)характеристики предмета закупки или требования приглашения, то</w:t>
      </w:r>
      <w:r w:rsidR="00720542" w:rsidRPr="002D10EE">
        <w:rPr>
          <w:rFonts w:ascii="Courier New" w:hAnsi="Courier New" w:cs="Courier New"/>
          <w:sz w:val="20"/>
          <w:szCs w:val="20"/>
          <w:lang w:val="en-US"/>
        </w:rPr>
        <w:t> </w:t>
      </w:r>
      <w:r w:rsidRPr="002D10EE">
        <w:rPr>
          <w:rFonts w:ascii="GHEA Grapalat" w:hAnsi="GHEA Grapalat"/>
          <w:sz w:val="20"/>
          <w:szCs w:val="20"/>
        </w:rPr>
        <w:t>жалоба подается до истечения окончательного срока подачи заявок.</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12.5</w:t>
      </w:r>
      <w:r w:rsidR="00616F38" w:rsidRPr="002D10EE">
        <w:rPr>
          <w:rFonts w:ascii="GHEA Grapalat" w:hAnsi="GHEA Grapalat"/>
          <w:sz w:val="20"/>
          <w:szCs w:val="20"/>
        </w:rPr>
        <w:t>.</w:t>
      </w:r>
      <w:r w:rsidRPr="002D10EE">
        <w:rPr>
          <w:rFonts w:ascii="GHEA Grapalat" w:hAnsi="GHEA Grapalat"/>
          <w:sz w:val="20"/>
          <w:szCs w:val="20"/>
        </w:rPr>
        <w:t xml:space="preserve">Жалоба подается лицу, рассматривающему </w:t>
      </w:r>
      <w:r w:rsidR="007E4355" w:rsidRPr="002D10EE">
        <w:rPr>
          <w:rFonts w:ascii="GHEA Grapalat" w:hAnsi="GHEA Grapalat"/>
          <w:sz w:val="20"/>
          <w:szCs w:val="20"/>
        </w:rPr>
        <w:t>связанные с закупками жалобы</w:t>
      </w:r>
      <w:r w:rsidRPr="002D10EE">
        <w:rPr>
          <w:rFonts w:ascii="GHEA Grapalat" w:hAnsi="GHEA Grapalat"/>
          <w:sz w:val="20"/>
          <w:szCs w:val="20"/>
        </w:rPr>
        <w:t>, в письменной форме, подписанной, с включением в нее:</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2)наименования и адреса заказчика;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3)кода и предмета обжалуемой процедуры закупки;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4)предмета спора и требования подавшего жалобу лица;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5)фактических и правовых оснований жалобы, доказательств по ней;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8)иных необходимых сведений.</w:t>
      </w:r>
    </w:p>
    <w:p w:rsidR="00D51669" w:rsidRPr="002D10EE" w:rsidRDefault="00D5166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w:t>
      </w:r>
      <w:r w:rsidR="004F78B4" w:rsidRPr="002D10EE">
        <w:rPr>
          <w:rFonts w:ascii="GHEA Grapalat" w:hAnsi="GHEA Grapalat"/>
          <w:sz w:val="20"/>
          <w:szCs w:val="20"/>
        </w:rPr>
        <w:t>2</w:t>
      </w:r>
      <w:r w:rsidRPr="002D10E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2D10EE">
          <w:rPr>
            <w:rStyle w:val="Hyperlink"/>
            <w:rFonts w:ascii="GHEA Grapalat" w:hAnsi="GHEA Grapalat"/>
            <w:sz w:val="20"/>
            <w:szCs w:val="20"/>
          </w:rPr>
          <w:t>secretariat@minfin.am</w:t>
        </w:r>
      </w:hyperlink>
      <w:r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D51669" w:rsidRPr="002D10EE">
        <w:rPr>
          <w:rFonts w:ascii="GHEA Grapalat" w:hAnsi="GHEA Grapalat"/>
          <w:sz w:val="20"/>
          <w:szCs w:val="20"/>
        </w:rPr>
        <w:t>7</w:t>
      </w:r>
      <w:r w:rsidR="00616F38" w:rsidRPr="002D10EE">
        <w:rPr>
          <w:rFonts w:ascii="GHEA Grapalat" w:hAnsi="GHEA Grapalat"/>
          <w:sz w:val="20"/>
          <w:szCs w:val="20"/>
        </w:rPr>
        <w:t>.</w:t>
      </w:r>
      <w:r w:rsidRPr="002D10E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D10EE">
        <w:rPr>
          <w:rFonts w:ascii="Courier New" w:hAnsi="Courier New" w:cs="Courier New"/>
          <w:sz w:val="20"/>
          <w:szCs w:val="20"/>
        </w:rPr>
        <w:t> </w:t>
      </w:r>
      <w:r w:rsidRPr="002D10EE">
        <w:rPr>
          <w:rFonts w:ascii="GHEA Grapalat" w:hAnsi="GHEA Grapalat"/>
          <w:sz w:val="20"/>
          <w:szCs w:val="20"/>
        </w:rPr>
        <w:t>уполномоченный орган копию документа, удостоверяющего внесение платы за</w:t>
      </w:r>
      <w:r w:rsidR="00EF11FF" w:rsidRPr="002D10EE">
        <w:rPr>
          <w:rFonts w:ascii="Courier New" w:hAnsi="Courier New" w:cs="Courier New"/>
          <w:sz w:val="20"/>
          <w:szCs w:val="20"/>
        </w:rPr>
        <w:t> </w:t>
      </w:r>
      <w:r w:rsidRPr="002D10E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2D10EE">
        <w:rPr>
          <w:rFonts w:ascii="Courier New" w:hAnsi="Courier New" w:cs="Courier New"/>
          <w:sz w:val="20"/>
          <w:szCs w:val="20"/>
          <w:lang w:val="en-US"/>
        </w:rPr>
        <w:t> </w:t>
      </w:r>
      <w:r w:rsidRPr="002D10EE">
        <w:rPr>
          <w:rFonts w:ascii="GHEA Grapalat" w:hAnsi="GHEA Grapalat"/>
          <w:sz w:val="20"/>
          <w:szCs w:val="20"/>
        </w:rPr>
        <w:t>лицу посредством совершения перевода на указанный банковский счет.</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12.7</w:t>
      </w:r>
      <w:r w:rsidR="00616F38" w:rsidRPr="002D10EE">
        <w:rPr>
          <w:rFonts w:ascii="GHEA Grapalat" w:hAnsi="GHEA Grapalat"/>
          <w:sz w:val="20"/>
          <w:szCs w:val="20"/>
        </w:rPr>
        <w:t>.</w:t>
      </w:r>
      <w:r w:rsidR="00D51669" w:rsidRPr="002D10EE">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D10EE">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A677CD" w:rsidRPr="002D10EE">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D10EE">
        <w:rPr>
          <w:rFonts w:ascii="GHEA Grapalat" w:hAnsi="GHEA Grapalat"/>
          <w:sz w:val="20"/>
          <w:szCs w:val="20"/>
        </w:rPr>
        <w:t>2</w:t>
      </w:r>
      <w:r w:rsidR="00A677CD" w:rsidRPr="002D10EE">
        <w:rPr>
          <w:rFonts w:ascii="GHEA Grapalat" w:hAnsi="GHEA Grapalat"/>
          <w:sz w:val="20"/>
          <w:szCs w:val="20"/>
        </w:rPr>
        <w:t>.</w:t>
      </w:r>
      <w:r w:rsidR="00A677CD" w:rsidRPr="002D10EE">
        <w:rPr>
          <w:rFonts w:ascii="GHEA Grapalat" w:hAnsi="GHEA Grapalat"/>
          <w:sz w:val="20"/>
          <w:szCs w:val="20"/>
          <w:lang w:val="hy-AM"/>
        </w:rPr>
        <w:t>8</w:t>
      </w:r>
      <w:r w:rsidR="00A677CD" w:rsidRPr="002D10E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lastRenderedPageBreak/>
        <w:t>12</w:t>
      </w:r>
      <w:r w:rsidR="00A677CD" w:rsidRPr="002D10EE">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D10EE">
        <w:rPr>
          <w:rFonts w:ascii="GHEA Grapalat" w:hAnsi="GHEA Grapalat" w:cs="Sylfaen"/>
          <w:sz w:val="20"/>
          <w:szCs w:val="20"/>
        </w:rPr>
        <w:t>2</w:t>
      </w:r>
      <w:r w:rsidR="00A677CD" w:rsidRPr="002D10EE">
        <w:rPr>
          <w:rFonts w:ascii="GHEA Grapalat" w:hAnsi="GHEA Grapalat" w:cs="Sylfaen"/>
          <w:sz w:val="20"/>
          <w:szCs w:val="20"/>
        </w:rPr>
        <w:t>.5 части 1 настоящего приглашения.</w:t>
      </w:r>
    </w:p>
    <w:p w:rsidR="00A677CD" w:rsidRPr="002D10EE" w:rsidRDefault="00A677CD"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12</w:t>
      </w:r>
      <w:r w:rsidR="00616F38" w:rsidRPr="002D10EE">
        <w:rPr>
          <w:rFonts w:ascii="GHEA Grapalat" w:hAnsi="GHEA Grapalat"/>
          <w:sz w:val="20"/>
          <w:szCs w:val="20"/>
        </w:rPr>
        <w:t>.</w:t>
      </w:r>
      <w:r w:rsidR="002C605B" w:rsidRPr="002D10EE">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D10E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35482E"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35482E" w:rsidRPr="002D10EE">
        <w:rPr>
          <w:rFonts w:ascii="GHEA Grapalat" w:hAnsi="GHEA Grapalat"/>
          <w:sz w:val="20"/>
          <w:szCs w:val="20"/>
        </w:rPr>
        <w:t xml:space="preserve">связанные с закупками </w:t>
      </w:r>
      <w:r w:rsidRPr="002D10EE">
        <w:rPr>
          <w:rFonts w:ascii="GHEA Grapalat" w:hAnsi="GHEA Grapalat"/>
          <w:sz w:val="20"/>
          <w:szCs w:val="20"/>
        </w:rPr>
        <w:t>жалобы:</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а.запретить выполнение определенных действий и принятие решений;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2)принимает решение о включении участника в список участников, не</w:t>
      </w:r>
      <w:r w:rsidR="00720542" w:rsidRPr="002D10EE">
        <w:rPr>
          <w:rFonts w:ascii="Courier New" w:hAnsi="Courier New" w:cs="Courier New"/>
          <w:sz w:val="20"/>
          <w:szCs w:val="20"/>
          <w:lang w:val="en-US"/>
        </w:rPr>
        <w:t> </w:t>
      </w:r>
      <w:r w:rsidRPr="002D10EE">
        <w:rPr>
          <w:rFonts w:ascii="GHEA Grapalat" w:hAnsi="GHEA Grapalat"/>
          <w:sz w:val="20"/>
          <w:szCs w:val="20"/>
        </w:rPr>
        <w:t>имеющих права на участие в процессе закупок;</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3)ведет учет решений, принятых лицом, рассматривающим жалобы в</w:t>
      </w:r>
      <w:r w:rsidR="00720542" w:rsidRPr="002D10EE">
        <w:rPr>
          <w:rFonts w:ascii="Courier New" w:hAnsi="Courier New" w:cs="Courier New"/>
          <w:sz w:val="20"/>
          <w:szCs w:val="20"/>
          <w:lang w:val="en-US"/>
        </w:rPr>
        <w:t> </w:t>
      </w:r>
      <w:r w:rsidRPr="002D10EE">
        <w:rPr>
          <w:rFonts w:ascii="GHEA Grapalat" w:hAnsi="GHEA Grapalat"/>
          <w:sz w:val="20"/>
          <w:szCs w:val="20"/>
        </w:rPr>
        <w:t>связи с закупками, и осуществляет контроль над их исполнением.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14</w:t>
      </w:r>
      <w:r w:rsidR="00616F38" w:rsidRPr="002D10EE">
        <w:rPr>
          <w:rFonts w:ascii="GHEA Grapalat" w:hAnsi="GHEA Grapalat"/>
          <w:sz w:val="20"/>
          <w:szCs w:val="20"/>
        </w:rPr>
        <w:t>.</w:t>
      </w:r>
      <w:r w:rsidRPr="002D10EE">
        <w:rPr>
          <w:rFonts w:ascii="GHEA Grapalat" w:hAnsi="GHEA Grapalat"/>
          <w:sz w:val="20"/>
          <w:szCs w:val="20"/>
        </w:rPr>
        <w:t xml:space="preserve">В случае удовлетворения жалобы лицом, рассматривающим </w:t>
      </w:r>
      <w:r w:rsidR="00A32D42" w:rsidRPr="002D10EE">
        <w:rPr>
          <w:rFonts w:ascii="GHEA Grapalat" w:hAnsi="GHEA Grapalat"/>
          <w:sz w:val="20"/>
          <w:szCs w:val="20"/>
        </w:rPr>
        <w:t>связанные с закупками жалобы</w:t>
      </w:r>
      <w:r w:rsidRPr="002D10E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9639DF" w:rsidRPr="002D10EE">
        <w:rPr>
          <w:rFonts w:ascii="GHEA Grapalat" w:hAnsi="GHEA Grapalat"/>
          <w:sz w:val="20"/>
          <w:szCs w:val="20"/>
        </w:rPr>
        <w:t>15</w:t>
      </w:r>
      <w:r w:rsidR="00616F38" w:rsidRPr="002D10EE">
        <w:rPr>
          <w:rFonts w:ascii="GHEA Grapalat" w:hAnsi="GHEA Grapalat"/>
          <w:sz w:val="20"/>
          <w:szCs w:val="20"/>
        </w:rPr>
        <w:t>.</w:t>
      </w:r>
      <w:r w:rsidRPr="002D10EE">
        <w:rPr>
          <w:rFonts w:ascii="GHEA Grapalat" w:hAnsi="GHEA Grapalat"/>
          <w:sz w:val="20"/>
          <w:szCs w:val="20"/>
        </w:rPr>
        <w:t>Рассмотрение жалобы является открытым для общественности</w:t>
      </w:r>
      <w:r w:rsidR="009639DF" w:rsidRPr="002D10E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D10EE">
        <w:rPr>
          <w:rFonts w:ascii="GHEA Grapalat" w:hAnsi="GHEA Grapalat"/>
          <w:sz w:val="20"/>
          <w:szCs w:val="20"/>
          <w:lang w:val="hy-AM"/>
        </w:rPr>
        <w:t>.</w:t>
      </w:r>
      <w:r w:rsidR="009639DF" w:rsidRPr="002D10EE">
        <w:rPr>
          <w:rFonts w:ascii="GHEA Grapalat" w:hAnsi="GHEA Grapalat"/>
          <w:sz w:val="20"/>
          <w:szCs w:val="20"/>
        </w:rPr>
        <w:t xml:space="preserve"> Заседания онлайн транслируются также в интернете.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16</w:t>
      </w:r>
      <w:r w:rsidR="00616F38" w:rsidRPr="002D10EE">
        <w:rPr>
          <w:rFonts w:ascii="GHEA Grapalat" w:hAnsi="GHEA Grapalat"/>
          <w:sz w:val="20"/>
          <w:szCs w:val="20"/>
        </w:rPr>
        <w:t>.</w:t>
      </w:r>
      <w:r w:rsidRPr="002D10E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D10EE">
        <w:rPr>
          <w:rFonts w:ascii="GHEA Grapalat" w:hAnsi="GHEA Grapalat"/>
          <w:sz w:val="20"/>
          <w:szCs w:val="20"/>
        </w:rPr>
        <w:t>связанные с закупками жалобы</w:t>
      </w:r>
      <w:r w:rsidRPr="002D10E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17</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723E02" w:rsidRPr="002D10EE">
        <w:rPr>
          <w:rFonts w:ascii="GHEA Grapalat" w:hAnsi="GHEA Grapalat"/>
          <w:sz w:val="20"/>
          <w:szCs w:val="20"/>
        </w:rPr>
        <w:t xml:space="preserve">связанные </w:t>
      </w:r>
      <w:r w:rsidRPr="002D10EE">
        <w:rPr>
          <w:rFonts w:ascii="GHEA Grapalat" w:hAnsi="GHEA Grapalat"/>
          <w:sz w:val="20"/>
          <w:szCs w:val="20"/>
        </w:rPr>
        <w:t>с закупками</w:t>
      </w:r>
      <w:r w:rsidR="00723E02" w:rsidRPr="002D10EE">
        <w:rPr>
          <w:rFonts w:ascii="GHEA Grapalat" w:hAnsi="GHEA Grapalat"/>
          <w:sz w:val="20"/>
          <w:szCs w:val="20"/>
        </w:rPr>
        <w:t xml:space="preserve"> жалобы</w:t>
      </w:r>
      <w:r w:rsidRPr="002D10EE">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5D27D0"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вправе требовать в судебном порядке возмещения убытков.</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5D27D0" w:rsidRPr="002D10EE">
        <w:rPr>
          <w:rFonts w:ascii="GHEA Grapalat" w:hAnsi="GHEA Grapalat"/>
          <w:sz w:val="20"/>
          <w:szCs w:val="20"/>
        </w:rPr>
        <w:t>19</w:t>
      </w:r>
      <w:r w:rsidR="00616F38" w:rsidRPr="002D10EE">
        <w:rPr>
          <w:rFonts w:ascii="GHEA Grapalat" w:hAnsi="GHEA Grapalat"/>
          <w:sz w:val="20"/>
          <w:szCs w:val="20"/>
        </w:rPr>
        <w:t>.</w:t>
      </w:r>
      <w:r w:rsidRPr="002D10EE">
        <w:rPr>
          <w:rFonts w:ascii="GHEA Grapalat" w:hAnsi="GHEA Grapalat"/>
          <w:sz w:val="20"/>
          <w:szCs w:val="20"/>
        </w:rPr>
        <w:t xml:space="preserve">Представленная лицу, рассматривающему </w:t>
      </w:r>
      <w:r w:rsidR="00CA485E" w:rsidRPr="002D10EE">
        <w:rPr>
          <w:rFonts w:ascii="GHEA Grapalat" w:hAnsi="GHEA Grapalat"/>
          <w:sz w:val="20"/>
          <w:szCs w:val="20"/>
        </w:rPr>
        <w:t>связанные с закупками жалобы</w:t>
      </w:r>
      <w:r w:rsidRPr="002D10E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D10EE">
        <w:rPr>
          <w:rFonts w:ascii="GHEA Grapalat" w:hAnsi="GHEA Grapalat"/>
          <w:sz w:val="20"/>
          <w:szCs w:val="20"/>
        </w:rPr>
        <w:t>зультатам рассмотрения жалобы.</w:t>
      </w:r>
    </w:p>
    <w:p w:rsidR="00AE679C" w:rsidRPr="002D10EE" w:rsidRDefault="002004DB" w:rsidP="00616F38">
      <w:pPr>
        <w:widowControl w:val="0"/>
        <w:jc w:val="both"/>
        <w:rPr>
          <w:rFonts w:ascii="GHEA Grapalat" w:hAnsi="GHEA Grapalat" w:cs="Sylfaen"/>
          <w:b/>
          <w:sz w:val="20"/>
          <w:szCs w:val="20"/>
        </w:rPr>
      </w:pPr>
      <w:r w:rsidRPr="002D10E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D10EE">
        <w:rPr>
          <w:rFonts w:ascii="GHEA Grapalat" w:hAnsi="GHEA Grapalat"/>
          <w:sz w:val="20"/>
          <w:szCs w:val="20"/>
        </w:rPr>
        <w:t>З</w:t>
      </w:r>
      <w:r w:rsidRPr="002D10EE">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2D10EE">
        <w:rPr>
          <w:rFonts w:ascii="GHEA Grapalat" w:hAnsi="GHEA Grapalat"/>
          <w:sz w:val="20"/>
          <w:szCs w:val="20"/>
        </w:rPr>
        <w:t xml:space="preserve">ыхинтересов </w:t>
      </w:r>
      <w:r w:rsidRPr="002D10EE">
        <w:rPr>
          <w:rFonts w:ascii="GHEA Grapalat" w:hAnsi="GHEA Grapalat"/>
          <w:sz w:val="20"/>
          <w:szCs w:val="20"/>
        </w:rPr>
        <w:t xml:space="preserve">или </w:t>
      </w:r>
      <w:r w:rsidR="006F2702" w:rsidRPr="002D10EE">
        <w:rPr>
          <w:rFonts w:ascii="GHEA Grapalat" w:hAnsi="GHEA Grapalat"/>
          <w:sz w:val="20"/>
          <w:szCs w:val="20"/>
        </w:rPr>
        <w:t xml:space="preserve">интересов </w:t>
      </w:r>
      <w:r w:rsidRPr="002D10EE">
        <w:rPr>
          <w:rFonts w:ascii="GHEA Grapalat" w:hAnsi="GHEA Grapalat"/>
          <w:sz w:val="20"/>
          <w:szCs w:val="20"/>
        </w:rPr>
        <w:t>обороны и национальной безопасности, необходимо продолжить процесс закупки.</w:t>
      </w:r>
      <w:r w:rsidR="00996C19" w:rsidRPr="002D10EE">
        <w:rPr>
          <w:rFonts w:ascii="GHEA Grapalat" w:hAnsi="GHEA Grapalat"/>
          <w:sz w:val="20"/>
          <w:szCs w:val="20"/>
        </w:rPr>
        <w:t xml:space="preserve">Лицо, рассматривающее </w:t>
      </w:r>
      <w:r w:rsidR="00A31442" w:rsidRPr="002D10EE">
        <w:rPr>
          <w:rFonts w:ascii="GHEA Grapalat" w:hAnsi="GHEA Grapalat"/>
          <w:sz w:val="20"/>
          <w:szCs w:val="20"/>
        </w:rPr>
        <w:t xml:space="preserve">связанные с закупками </w:t>
      </w:r>
      <w:r w:rsidR="00996C19" w:rsidRPr="002D10E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D10EE" w:rsidRDefault="00AE679C" w:rsidP="00616F38">
      <w:pPr>
        <w:widowControl w:val="0"/>
        <w:jc w:val="center"/>
        <w:rPr>
          <w:rFonts w:ascii="GHEA Grapalat" w:hAnsi="GHEA Grapalat" w:cs="Sylfaen"/>
          <w:b/>
          <w:sz w:val="20"/>
          <w:szCs w:val="20"/>
        </w:rPr>
      </w:pPr>
    </w:p>
    <w:p w:rsidR="00096865" w:rsidRPr="002D10EE" w:rsidRDefault="004373E3" w:rsidP="0099052C">
      <w:pPr>
        <w:jc w:val="center"/>
        <w:rPr>
          <w:rFonts w:ascii="GHEA Grapalat" w:hAnsi="GHEA Grapalat"/>
          <w:b/>
          <w:sz w:val="20"/>
          <w:szCs w:val="20"/>
        </w:rPr>
      </w:pPr>
      <w:r w:rsidRPr="002D10EE">
        <w:rPr>
          <w:rFonts w:ascii="GHEA Grapalat" w:hAnsi="GHEA Grapalat"/>
          <w:b/>
          <w:sz w:val="20"/>
          <w:szCs w:val="20"/>
        </w:rPr>
        <w:br w:type="page"/>
      </w:r>
      <w:r w:rsidR="00096865" w:rsidRPr="002D10EE">
        <w:rPr>
          <w:rFonts w:ascii="GHEA Grapalat" w:hAnsi="GHEA Grapalat"/>
          <w:b/>
          <w:sz w:val="20"/>
          <w:szCs w:val="20"/>
        </w:rPr>
        <w:lastRenderedPageBreak/>
        <w:t>ЧАСТЬ II</w:t>
      </w:r>
    </w:p>
    <w:p w:rsidR="008842CE" w:rsidRPr="002D10EE" w:rsidRDefault="008842CE" w:rsidP="00B46D58">
      <w:pPr>
        <w:widowControl w:val="0"/>
        <w:spacing w:after="160"/>
        <w:jc w:val="center"/>
        <w:rPr>
          <w:rFonts w:ascii="GHEA Grapalat" w:hAnsi="GHEA Grapalat"/>
          <w:b/>
          <w:sz w:val="20"/>
          <w:szCs w:val="20"/>
        </w:rPr>
      </w:pPr>
    </w:p>
    <w:p w:rsidR="00096865" w:rsidRPr="00053A85" w:rsidRDefault="00096865" w:rsidP="00053A85">
      <w:pPr>
        <w:pStyle w:val="BodyText"/>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ИНСТРУКЦИЯПО СОСТАВЛЕНИЮ </w:t>
      </w:r>
      <w:r w:rsidR="00191D27" w:rsidRPr="002D10EE">
        <w:rPr>
          <w:rFonts w:ascii="GHEA Grapalat" w:hAnsi="GHEA Grapalat"/>
          <w:b/>
          <w:sz w:val="20"/>
          <w:szCs w:val="20"/>
        </w:rPr>
        <w:br/>
      </w:r>
      <w:r w:rsidRPr="002D10EE">
        <w:rPr>
          <w:rFonts w:ascii="GHEA Grapalat" w:hAnsi="GHEA Grapalat"/>
          <w:b/>
          <w:sz w:val="20"/>
          <w:szCs w:val="20"/>
        </w:rPr>
        <w:t xml:space="preserve">ЗАЯВКИ НА </w:t>
      </w:r>
      <w:r w:rsidR="00616F38" w:rsidRPr="002D10EE">
        <w:rPr>
          <w:rFonts w:ascii="GHEA Grapalat" w:hAnsi="GHEA Grapalat"/>
          <w:b/>
          <w:sz w:val="20"/>
          <w:szCs w:val="20"/>
        </w:rPr>
        <w:t>ЗАПРОСЕ КАТИРОВОК</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1. ОБЩИЕ ПОЛОЖЕНИЯ</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Целью настоящей Инструкции является содействие участникам при подготовке заявки.</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1.2</w:t>
      </w:r>
      <w:r w:rsidR="00616F38" w:rsidRPr="002D10EE">
        <w:rPr>
          <w:rFonts w:ascii="GHEA Grapalat" w:hAnsi="GHEA Grapalat"/>
          <w:sz w:val="20"/>
          <w:szCs w:val="20"/>
        </w:rPr>
        <w:t>.</w:t>
      </w:r>
      <w:r w:rsidRPr="002D10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F38" w:rsidRPr="00053A85" w:rsidRDefault="00096865" w:rsidP="00053A85">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Кроме армянского языка, заявки могут быть поданы также н</w:t>
      </w:r>
      <w:r w:rsidR="00191D27" w:rsidRPr="002D10EE">
        <w:rPr>
          <w:rFonts w:ascii="GHEA Grapalat" w:hAnsi="GHEA Grapalat"/>
          <w:sz w:val="20"/>
          <w:szCs w:val="20"/>
        </w:rPr>
        <w:t>а английском или русском языке.</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2. ЗАЯВКА НА ПРОЦЕДУРУ</w:t>
      </w:r>
    </w:p>
    <w:p w:rsidR="00DE4E15" w:rsidRPr="002D10EE" w:rsidRDefault="00DE4E15" w:rsidP="00616F38">
      <w:pPr>
        <w:widowControl w:val="0"/>
        <w:jc w:val="both"/>
        <w:rPr>
          <w:rFonts w:ascii="GHEA Grapalat" w:hAnsi="GHEA Grapalat"/>
          <w:sz w:val="20"/>
          <w:szCs w:val="20"/>
        </w:rPr>
      </w:pPr>
      <w:r w:rsidRPr="002D10E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2D10EE" w:rsidRDefault="0078387F" w:rsidP="00616F38">
      <w:pPr>
        <w:widowControl w:val="0"/>
        <w:jc w:val="both"/>
        <w:rPr>
          <w:rFonts w:ascii="GHEA Grapalat" w:hAnsi="GHEA Grapalat" w:cs="Sylfaen"/>
          <w:sz w:val="20"/>
          <w:szCs w:val="20"/>
        </w:rPr>
      </w:pPr>
      <w:r w:rsidRPr="002D10EE">
        <w:rPr>
          <w:rFonts w:ascii="GHEA Grapalat" w:hAnsi="GHEA Grapalat"/>
          <w:sz w:val="20"/>
          <w:szCs w:val="20"/>
        </w:rPr>
        <w:t>Участник заявкой представляет утвержденные им:</w:t>
      </w:r>
    </w:p>
    <w:p w:rsidR="00096865" w:rsidRPr="00A6375B" w:rsidRDefault="002D5CF0"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2.1</w:t>
      </w:r>
      <w:r w:rsidR="005114D0" w:rsidRPr="00A6375B">
        <w:rPr>
          <w:rFonts w:ascii="GHEA Grapalat" w:hAnsi="GHEA Grapalat"/>
          <w:b/>
          <w:sz w:val="20"/>
          <w:szCs w:val="20"/>
        </w:rPr>
        <w:t>.</w:t>
      </w:r>
      <w:r w:rsidRPr="00A6375B">
        <w:rPr>
          <w:rFonts w:ascii="GHEA Grapalat" w:hAnsi="GHEA Grapalat"/>
          <w:b/>
          <w:sz w:val="20"/>
          <w:szCs w:val="20"/>
        </w:rPr>
        <w:t>заявление</w:t>
      </w:r>
      <w:r w:rsidR="00EB3C28" w:rsidRPr="00A6375B">
        <w:rPr>
          <w:rFonts w:ascii="GHEA Grapalat" w:hAnsi="GHEA Grapalat"/>
          <w:b/>
          <w:sz w:val="20"/>
          <w:szCs w:val="20"/>
        </w:rPr>
        <w:t>--объявлени</w:t>
      </w:r>
      <w:r w:rsidR="00EB3C28" w:rsidRPr="00A6375B">
        <w:rPr>
          <w:rFonts w:ascii="GHEA Grapalat" w:hAnsi="GHEA Grapalat"/>
          <w:b/>
          <w:sz w:val="20"/>
          <w:szCs w:val="20"/>
          <w:lang w:val="en-US"/>
        </w:rPr>
        <w:t>e</w:t>
      </w:r>
      <w:r w:rsidR="001504AC" w:rsidRPr="00A6375B">
        <w:rPr>
          <w:rFonts w:ascii="GHEA Grapalat" w:hAnsi="GHEA Grapalat"/>
          <w:b/>
          <w:sz w:val="20"/>
          <w:szCs w:val="20"/>
        </w:rPr>
        <w:t>н</w:t>
      </w:r>
      <w:r w:rsidRPr="00A6375B">
        <w:rPr>
          <w:rFonts w:ascii="GHEA Grapalat" w:hAnsi="GHEA Grapalat"/>
          <w:b/>
          <w:sz w:val="20"/>
          <w:szCs w:val="20"/>
        </w:rPr>
        <w:t>а участие в процедуре согласно Приложению №1;</w:t>
      </w:r>
    </w:p>
    <w:p w:rsidR="009D7EFF" w:rsidRPr="00A6375B" w:rsidRDefault="009D7EFF"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2</w:t>
      </w:r>
      <w:r w:rsidRPr="00A6375B">
        <w:rPr>
          <w:rFonts w:ascii="GHEA Grapalat" w:hAnsi="GHEA Grapalat"/>
          <w:b/>
          <w:sz w:val="20"/>
          <w:szCs w:val="20"/>
        </w:rPr>
        <w:t>копию договора</w:t>
      </w:r>
      <w:r w:rsidR="00AD6738" w:rsidRPr="00A6375B">
        <w:rPr>
          <w:rFonts w:ascii="GHEA Grapalat" w:hAnsi="GHEA Grapalat"/>
          <w:b/>
          <w:sz w:val="20"/>
          <w:szCs w:val="20"/>
        </w:rPr>
        <w:t xml:space="preserve"> субподряда</w:t>
      </w:r>
      <w:r w:rsidRPr="00A6375B">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A6375B">
        <w:rPr>
          <w:rFonts w:ascii="GHEA Grapalat" w:hAnsi="GHEA Grapalat"/>
          <w:b/>
          <w:sz w:val="20"/>
          <w:szCs w:val="20"/>
        </w:rPr>
        <w:t>субподряд</w:t>
      </w:r>
      <w:r w:rsidRPr="00A6375B">
        <w:rPr>
          <w:rFonts w:ascii="GHEA Grapalat" w:hAnsi="GHEA Grapalat"/>
          <w:b/>
          <w:sz w:val="20"/>
          <w:szCs w:val="20"/>
        </w:rPr>
        <w:t>;</w:t>
      </w:r>
    </w:p>
    <w:p w:rsidR="008D4137" w:rsidRPr="00A6375B" w:rsidRDefault="008D4137"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3</w:t>
      </w:r>
      <w:r w:rsidRPr="00A6375B">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A6375B">
        <w:rPr>
          <w:rStyle w:val="FootnoteReference"/>
          <w:rFonts w:ascii="GHEA Grapalat" w:hAnsi="GHEA Grapalat"/>
          <w:b/>
          <w:sz w:val="20"/>
          <w:szCs w:val="20"/>
        </w:rPr>
        <w:footnoteReference w:customMarkFollows="1" w:id="8"/>
        <w:t>15</w:t>
      </w:r>
    </w:p>
    <w:p w:rsidR="00E67BA7"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E7AC1" w:rsidRPr="00A6375B">
        <w:rPr>
          <w:rFonts w:ascii="GHEA Grapalat" w:hAnsi="GHEA Grapalat"/>
          <w:b/>
          <w:sz w:val="20"/>
          <w:szCs w:val="20"/>
        </w:rPr>
        <w:t>5</w:t>
      </w:r>
      <w:r w:rsidR="004413A5" w:rsidRPr="00A6375B">
        <w:rPr>
          <w:rFonts w:ascii="GHEA Grapalat" w:hAnsi="GHEA Grapalat"/>
          <w:b/>
          <w:sz w:val="20"/>
          <w:szCs w:val="20"/>
        </w:rPr>
        <w:t>.</w:t>
      </w:r>
      <w:r w:rsidRPr="00A6375B">
        <w:rPr>
          <w:rFonts w:ascii="GHEA Grapalat" w:hAnsi="GHEA Grapalat"/>
          <w:b/>
          <w:sz w:val="20"/>
          <w:szCs w:val="20"/>
        </w:rPr>
        <w:t>ценовое предложение согласно Приложению №</w:t>
      </w:r>
      <w:r w:rsidR="00385C27" w:rsidRPr="00A6375B">
        <w:rPr>
          <w:rFonts w:ascii="GHEA Grapalat" w:hAnsi="GHEA Grapalat"/>
          <w:b/>
          <w:sz w:val="20"/>
          <w:szCs w:val="20"/>
        </w:rPr>
        <w:t>2</w:t>
      </w:r>
      <w:r w:rsidRPr="00A6375B">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1" w:author="Vardan" w:date="2020-06-03T18:32:00Z">
        <w:r w:rsidR="002C0665" w:rsidRPr="00A6375B" w:rsidDel="00C14716">
          <w:rPr>
            <w:rFonts w:ascii="GHEA Grapalat" w:hAnsi="GHEA Grapalat"/>
            <w:b/>
            <w:sz w:val="20"/>
            <w:szCs w:val="20"/>
          </w:rPr>
          <w:delText>,</w:delText>
        </w:r>
      </w:del>
      <w:r w:rsidR="001D5C13" w:rsidRPr="00A6375B">
        <w:rPr>
          <w:rFonts w:ascii="GHEA Grapalat" w:hAnsi="GHEA Grapalat"/>
          <w:b/>
          <w:sz w:val="20"/>
          <w:szCs w:val="20"/>
        </w:rPr>
        <w:t>(совокупность себестоимости и прогнозируемой прибыли)</w:t>
      </w:r>
      <w:r w:rsidRPr="00A6375B">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A6375B">
        <w:rPr>
          <w:rFonts w:ascii="GHEA Grapalat" w:hAnsi="GHEA Grapalat"/>
          <w:b/>
          <w:sz w:val="20"/>
          <w:szCs w:val="20"/>
        </w:rPr>
        <w:t xml:space="preserve"> требуются и не представляются.</w:t>
      </w:r>
    </w:p>
    <w:p w:rsidR="00F27A50" w:rsidRPr="00A6375B" w:rsidRDefault="005E7AC1" w:rsidP="00616F38">
      <w:pPr>
        <w:pStyle w:val="norm"/>
        <w:widowControl w:val="0"/>
        <w:tabs>
          <w:tab w:val="left" w:pos="1134"/>
        </w:tabs>
        <w:spacing w:line="276" w:lineRule="auto"/>
        <w:ind w:firstLine="0"/>
        <w:rPr>
          <w:rFonts w:ascii="GHEA Grapalat" w:hAnsi="GHEA Grapalat"/>
          <w:b/>
          <w:sz w:val="20"/>
        </w:rPr>
      </w:pPr>
      <w:r w:rsidRPr="00A6375B">
        <w:rPr>
          <w:rFonts w:ascii="GHEA Grapalat" w:hAnsi="GHEA Grapalat"/>
          <w:b/>
          <w:sz w:val="20"/>
        </w:rPr>
        <w:t>2.6</w:t>
      </w:r>
      <w:r w:rsidR="00F27A50" w:rsidRPr="00A6375B">
        <w:rPr>
          <w:rFonts w:ascii="GHEA Grapalat" w:hAnsi="GHEA Grapalat"/>
          <w:b/>
          <w:sz w:val="20"/>
        </w:rPr>
        <w:t>При закупке строительных работ:</w:t>
      </w:r>
    </w:p>
    <w:p w:rsidR="008B1F31" w:rsidRPr="00A6375B" w:rsidRDefault="00D70ABA" w:rsidP="00053A85">
      <w:pPr>
        <w:jc w:val="both"/>
        <w:rPr>
          <w:rFonts w:ascii="GHEA Grapalat" w:hAnsi="GHEA Grapalat"/>
          <w:sz w:val="20"/>
          <w:szCs w:val="20"/>
        </w:rPr>
      </w:pPr>
      <w:r w:rsidRPr="00A6375B">
        <w:rPr>
          <w:rFonts w:ascii="GHEA Grapalat" w:hAnsi="GHEA Grapalat"/>
          <w:sz w:val="20"/>
          <w:szCs w:val="20"/>
        </w:rPr>
        <w:t>-</w:t>
      </w:r>
      <w:r w:rsidR="006F2D9C" w:rsidRPr="00A6375B">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r w:rsidR="006F2D9C" w:rsidRPr="002D10EE">
        <w:rPr>
          <w:rFonts w:ascii="GHEA Grapalat" w:hAnsi="GHEA Grapalat"/>
          <w:sz w:val="20"/>
          <w:szCs w:val="20"/>
          <w:highlight w:val="yellow"/>
        </w:rPr>
        <w:t>.</w:t>
      </w:r>
    </w:p>
    <w:p w:rsidR="008B1F31" w:rsidRPr="002D10EE" w:rsidRDefault="008B1F31" w:rsidP="008B1F31">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3. ПОРЯДОК ПОДГОТОВКИ ЗАЯВКИ</w:t>
      </w:r>
    </w:p>
    <w:p w:rsidR="008B1F31" w:rsidRPr="00A6375B"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3.1.</w:t>
      </w:r>
      <w:r w:rsidR="008B1F31" w:rsidRPr="00A6375B">
        <w:rPr>
          <w:rFonts w:ascii="GHEA Grapalat" w:hAnsi="GHEA Grapalat"/>
          <w:b/>
          <w:sz w:val="20"/>
          <w:szCs w:val="20"/>
        </w:rPr>
        <w:t xml:space="preserve">Участник подает заявку в порядке, установленном настоящим приглашением. </w:t>
      </w:r>
    </w:p>
    <w:p w:rsidR="008B1F31" w:rsidRPr="00A6375B" w:rsidRDefault="008B1F31" w:rsidP="00616F38">
      <w:pPr>
        <w:widowControl w:val="0"/>
        <w:jc w:val="both"/>
        <w:rPr>
          <w:rFonts w:ascii="GHEA Grapalat" w:hAnsi="GHEA Grapalat" w:cs="Sylfaen"/>
          <w:sz w:val="20"/>
          <w:szCs w:val="20"/>
        </w:rPr>
      </w:pPr>
      <w:r w:rsidRPr="00A6375B">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6375B">
        <w:rPr>
          <w:rFonts w:ascii="Courier New" w:hAnsi="Courier New" w:cs="Courier New"/>
          <w:sz w:val="20"/>
          <w:szCs w:val="20"/>
        </w:rPr>
        <w:t> </w:t>
      </w:r>
      <w:r w:rsidRPr="00A6375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6375B">
        <w:rPr>
          <w:rFonts w:ascii="Courier New" w:hAnsi="Courier New" w:cs="Courier New"/>
          <w:sz w:val="20"/>
          <w:szCs w:val="20"/>
        </w:rPr>
        <w:t> </w:t>
      </w:r>
      <w:r w:rsidRPr="00A6375B">
        <w:rPr>
          <w:rFonts w:ascii="GHEA Grapalat" w:hAnsi="GHEA Grapalat"/>
          <w:sz w:val="20"/>
          <w:szCs w:val="20"/>
        </w:rPr>
        <w:t>оригинала) и копий в _</w:t>
      </w:r>
      <w:r w:rsidR="00616F38" w:rsidRPr="00A6375B">
        <w:rPr>
          <w:rFonts w:ascii="GHEA Grapalat" w:hAnsi="GHEA Grapalat"/>
          <w:sz w:val="20"/>
          <w:szCs w:val="20"/>
        </w:rPr>
        <w:t>2</w:t>
      </w:r>
      <w:r w:rsidRPr="00A6375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6375B" w:rsidRDefault="008B1F31" w:rsidP="00616F38">
      <w:pPr>
        <w:widowControl w:val="0"/>
        <w:jc w:val="both"/>
        <w:rPr>
          <w:rFonts w:ascii="GHEA Grapalat" w:hAnsi="GHEA Grapalat"/>
          <w:sz w:val="20"/>
          <w:szCs w:val="20"/>
        </w:rPr>
      </w:pPr>
      <w:r w:rsidRPr="00A6375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6375B" w:rsidRDefault="00616F38" w:rsidP="00616F38">
      <w:pPr>
        <w:widowControl w:val="0"/>
        <w:tabs>
          <w:tab w:val="left" w:pos="1134"/>
        </w:tabs>
        <w:jc w:val="both"/>
        <w:rPr>
          <w:rFonts w:ascii="GHEA Grapalat" w:hAnsi="GHEA Grapalat"/>
          <w:sz w:val="20"/>
          <w:szCs w:val="20"/>
        </w:rPr>
      </w:pPr>
      <w:r w:rsidRPr="00A6375B">
        <w:rPr>
          <w:rFonts w:ascii="GHEA Grapalat" w:hAnsi="GHEA Grapalat"/>
          <w:sz w:val="20"/>
          <w:szCs w:val="20"/>
        </w:rPr>
        <w:t>3.2.</w:t>
      </w:r>
      <w:r w:rsidR="008B1F31" w:rsidRPr="00A6375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A6375B" w:rsidRDefault="00616F38" w:rsidP="00616F38">
      <w:pPr>
        <w:widowControl w:val="0"/>
        <w:tabs>
          <w:tab w:val="left" w:pos="1134"/>
        </w:tabs>
        <w:rPr>
          <w:rFonts w:ascii="GHEA Grapalat" w:hAnsi="GHEA Grapalat"/>
          <w:b/>
          <w:sz w:val="20"/>
          <w:szCs w:val="20"/>
        </w:rPr>
      </w:pPr>
      <w:r w:rsidRPr="00A6375B">
        <w:rPr>
          <w:rFonts w:ascii="GHEA Grapalat" w:hAnsi="GHEA Grapalat"/>
          <w:b/>
          <w:sz w:val="20"/>
          <w:szCs w:val="20"/>
        </w:rPr>
        <w:t>1)</w:t>
      </w:r>
      <w:r w:rsidR="008B1F31" w:rsidRPr="00A6375B">
        <w:rPr>
          <w:rFonts w:ascii="GHEA Grapalat" w:hAnsi="GHEA Grapalat"/>
          <w:b/>
          <w:sz w:val="20"/>
          <w:szCs w:val="20"/>
        </w:rPr>
        <w:t>наименование заказчика и место (адрес) подачи заявки;</w:t>
      </w:r>
    </w:p>
    <w:p w:rsidR="008B1F31" w:rsidRPr="00A6375B" w:rsidRDefault="00616F38" w:rsidP="00616F38">
      <w:pPr>
        <w:widowControl w:val="0"/>
        <w:tabs>
          <w:tab w:val="left" w:pos="1134"/>
          <w:tab w:val="left" w:pos="6284"/>
        </w:tabs>
        <w:jc w:val="both"/>
        <w:rPr>
          <w:rFonts w:ascii="GHEA Grapalat" w:hAnsi="GHEA Grapalat"/>
          <w:b/>
          <w:sz w:val="20"/>
          <w:szCs w:val="20"/>
        </w:rPr>
      </w:pPr>
      <w:r w:rsidRPr="00A6375B">
        <w:rPr>
          <w:rFonts w:ascii="GHEA Grapalat" w:hAnsi="GHEA Grapalat"/>
          <w:b/>
          <w:sz w:val="20"/>
          <w:szCs w:val="20"/>
        </w:rPr>
        <w:t>2)</w:t>
      </w:r>
      <w:r w:rsidR="008B1F31" w:rsidRPr="00A6375B">
        <w:rPr>
          <w:rFonts w:ascii="GHEA Grapalat" w:hAnsi="GHEA Grapalat"/>
          <w:b/>
          <w:sz w:val="20"/>
          <w:szCs w:val="20"/>
        </w:rPr>
        <w:t>код процедуры;</w:t>
      </w:r>
      <w:r w:rsidR="008B1F31" w:rsidRPr="00A6375B">
        <w:rPr>
          <w:rFonts w:ascii="GHEA Grapalat" w:hAnsi="GHEA Grapalat"/>
          <w:b/>
          <w:sz w:val="20"/>
          <w:szCs w:val="20"/>
        </w:rPr>
        <w:tab/>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3)</w:t>
      </w:r>
      <w:r w:rsidR="008B1F31" w:rsidRPr="00A6375B">
        <w:rPr>
          <w:rFonts w:ascii="GHEA Grapalat" w:hAnsi="GHEA Grapalat"/>
          <w:b/>
          <w:sz w:val="20"/>
          <w:szCs w:val="20"/>
        </w:rPr>
        <w:t>слова “не вскрывать до заседания по вскрытию заявок”;</w:t>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w:t>
      </w:r>
      <w:r w:rsidR="008B1F31" w:rsidRPr="00A6375B">
        <w:rPr>
          <w:rFonts w:ascii="GHEA Grapalat" w:hAnsi="GHEA Grapalat"/>
          <w:b/>
          <w:sz w:val="20"/>
          <w:szCs w:val="20"/>
        </w:rPr>
        <w:t>наименование (имя), место нахождения и номер телефона участника.</w:t>
      </w:r>
    </w:p>
    <w:p w:rsidR="008B1F31" w:rsidRPr="005F1B18"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sz w:val="20"/>
          <w:szCs w:val="20"/>
        </w:rPr>
        <w:t>3</w:t>
      </w:r>
      <w:r w:rsidRPr="00A6375B">
        <w:rPr>
          <w:rFonts w:ascii="GHEA Grapalat" w:hAnsi="GHEA Grapalat"/>
          <w:b/>
          <w:sz w:val="20"/>
          <w:szCs w:val="20"/>
        </w:rPr>
        <w:t>.3.</w:t>
      </w:r>
      <w:r w:rsidR="008B1F31" w:rsidRPr="00A6375B">
        <w:rPr>
          <w:rFonts w:ascii="GHEA Grapalat" w:hAnsi="GHEA Grapalat"/>
          <w:b/>
          <w:sz w:val="20"/>
          <w:szCs w:val="20"/>
        </w:rPr>
        <w:t>На заседании по вскрытию заявок комиссия отклоняет заявки, не</w:t>
      </w:r>
      <w:r w:rsidR="008B1F31" w:rsidRPr="00A6375B">
        <w:rPr>
          <w:rFonts w:ascii="Courier New" w:hAnsi="Courier New" w:cs="Courier New"/>
          <w:b/>
          <w:sz w:val="20"/>
          <w:szCs w:val="20"/>
        </w:rPr>
        <w:t> </w:t>
      </w:r>
      <w:r w:rsidR="008B1F31" w:rsidRPr="00A6375B">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8F7CEF" w:rsidRPr="00053A85" w:rsidRDefault="008F7CEF" w:rsidP="002D10EE">
      <w:pPr>
        <w:pStyle w:val="norm"/>
        <w:widowControl w:val="0"/>
        <w:spacing w:after="160" w:line="240" w:lineRule="auto"/>
        <w:ind w:firstLine="0"/>
        <w:rPr>
          <w:rFonts w:ascii="GHEA Grapalat" w:hAnsi="GHEA Grapalat"/>
          <w:b/>
          <w:sz w:val="20"/>
        </w:rPr>
      </w:pPr>
    </w:p>
    <w:p w:rsidR="00B2572B" w:rsidRPr="002D10EE" w:rsidRDefault="00B2572B" w:rsidP="00B46D58">
      <w:pPr>
        <w:pStyle w:val="norm"/>
        <w:widowControl w:val="0"/>
        <w:spacing w:after="160" w:line="240" w:lineRule="auto"/>
        <w:ind w:firstLine="0"/>
        <w:jc w:val="right"/>
        <w:rPr>
          <w:rFonts w:ascii="GHEA Grapalat" w:hAnsi="GHEA Grapalat" w:cs="Arial"/>
          <w:b/>
          <w:sz w:val="20"/>
        </w:rPr>
      </w:pPr>
      <w:r w:rsidRPr="002D10EE">
        <w:rPr>
          <w:rFonts w:ascii="GHEA Grapalat" w:hAnsi="GHEA Grapalat"/>
          <w:b/>
          <w:sz w:val="20"/>
        </w:rPr>
        <w:t>Приложение № 1</w:t>
      </w:r>
    </w:p>
    <w:p w:rsidR="00B2572B" w:rsidRPr="002D10EE" w:rsidRDefault="00B2572B" w:rsidP="00B46D58">
      <w:pPr>
        <w:pStyle w:val="BodyTextIndent3"/>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запросе катировок</w:t>
      </w:r>
      <w:r w:rsidR="00123294" w:rsidRPr="002D10EE">
        <w:rPr>
          <w:rFonts w:ascii="GHEA Grapalat" w:hAnsi="GHEA Grapalat" w:cs="Arial"/>
          <w:b/>
        </w:rPr>
        <w:br/>
      </w:r>
      <w:r w:rsidRPr="002D10EE">
        <w:rPr>
          <w:rFonts w:ascii="GHEA Grapalat" w:hAnsi="GHEA Grapalat"/>
          <w:b/>
        </w:rPr>
        <w:t xml:space="preserve">под кодом </w:t>
      </w:r>
      <w:r w:rsidR="006132ED" w:rsidRPr="002D10EE">
        <w:rPr>
          <w:rFonts w:ascii="GHEA Grapalat" w:hAnsi="GHEA Grapalat"/>
          <w:b/>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6132ED" w:rsidRPr="002D10EE">
        <w:rPr>
          <w:rFonts w:ascii="GHEA Grapalat" w:hAnsi="GHEA Grapalat"/>
          <w:b/>
        </w:rPr>
        <w:t>"</w:t>
      </w:r>
    </w:p>
    <w:p w:rsidR="00B2572B" w:rsidRPr="002D10EE" w:rsidRDefault="00B2572B" w:rsidP="00B46D58">
      <w:pPr>
        <w:widowControl w:val="0"/>
        <w:spacing w:after="120"/>
        <w:jc w:val="center"/>
        <w:rPr>
          <w:rFonts w:ascii="GHEA Grapalat" w:hAnsi="GHEA Grapalat" w:cs="Sylfaen"/>
          <w:b/>
          <w:sz w:val="20"/>
          <w:szCs w:val="20"/>
        </w:rPr>
      </w:pPr>
    </w:p>
    <w:p w:rsidR="00B2572B" w:rsidRPr="002D10EE" w:rsidRDefault="00B2572B"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ЗАЯВЛЕНИЕ</w:t>
      </w:r>
      <w:r w:rsidR="00350210" w:rsidRPr="002D10EE">
        <w:rPr>
          <w:rFonts w:ascii="GHEA Grapalat" w:hAnsi="GHEA Grapalat"/>
          <w:b/>
          <w:sz w:val="20"/>
          <w:szCs w:val="20"/>
        </w:rPr>
        <w:t>-</w:t>
      </w:r>
      <w:r w:rsidR="005A6435" w:rsidRPr="002D10EE">
        <w:rPr>
          <w:rFonts w:ascii="GHEA Grapalat" w:hAnsi="GHEA Grapalat"/>
          <w:b/>
          <w:sz w:val="20"/>
          <w:szCs w:val="20"/>
        </w:rPr>
        <w:t xml:space="preserve">  ОБЪЯВЛЕНИЕ </w:t>
      </w:r>
      <w:r w:rsidRPr="002D10EE">
        <w:rPr>
          <w:rFonts w:ascii="GHEA Grapalat" w:hAnsi="GHEA Grapalat"/>
          <w:b/>
          <w:sz w:val="20"/>
          <w:szCs w:val="20"/>
        </w:rPr>
        <w:t>*</w:t>
      </w:r>
    </w:p>
    <w:p w:rsidR="00B2572B" w:rsidRPr="002D10EE" w:rsidRDefault="00B2572B" w:rsidP="00B46D58">
      <w:pPr>
        <w:pStyle w:val="Heading6"/>
        <w:keepNext w:val="0"/>
        <w:widowControl w:val="0"/>
        <w:spacing w:after="160"/>
        <w:jc w:val="center"/>
        <w:rPr>
          <w:rFonts w:ascii="GHEA Grapalat" w:hAnsi="GHEA Grapalat" w:cs="Arial"/>
          <w:color w:val="auto"/>
          <w:sz w:val="20"/>
        </w:rPr>
      </w:pPr>
      <w:r w:rsidRPr="002D10EE">
        <w:rPr>
          <w:rFonts w:ascii="GHEA Grapalat" w:hAnsi="GHEA Grapalat"/>
          <w:color w:val="auto"/>
          <w:sz w:val="20"/>
        </w:rPr>
        <w:t xml:space="preserve">на участие в </w:t>
      </w:r>
      <w:r w:rsidR="001D3D37" w:rsidRPr="002D10EE">
        <w:rPr>
          <w:rFonts w:ascii="GHEA Grapalat" w:hAnsi="GHEA Grapalat"/>
          <w:color w:val="auto"/>
          <w:sz w:val="20"/>
        </w:rPr>
        <w:t>запросе катировок</w:t>
      </w:r>
    </w:p>
    <w:p w:rsidR="00B2572B" w:rsidRPr="002D10EE" w:rsidRDefault="00B2572B" w:rsidP="00B46D58">
      <w:pPr>
        <w:widowControl w:val="0"/>
        <w:spacing w:after="120"/>
        <w:jc w:val="center"/>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 xml:space="preserve">______________________________________________________________заявляет, что </w:t>
      </w:r>
    </w:p>
    <w:p w:rsidR="00374F4A" w:rsidRPr="002D10EE" w:rsidRDefault="00374F4A" w:rsidP="00B46D58">
      <w:pPr>
        <w:spacing w:after="160"/>
        <w:jc w:val="both"/>
        <w:rPr>
          <w:rFonts w:ascii="GHEA Grapalat" w:hAnsi="GHEA Grapalat"/>
          <w:sz w:val="16"/>
          <w:szCs w:val="16"/>
        </w:rPr>
      </w:pPr>
      <w:r w:rsidRPr="002D10EE">
        <w:rPr>
          <w:rFonts w:ascii="GHEA Grapalat" w:hAnsi="GHEA Grapalat"/>
          <w:sz w:val="16"/>
          <w:szCs w:val="16"/>
        </w:rPr>
        <w:t xml:space="preserve">наименование участника </w:t>
      </w:r>
    </w:p>
    <w:p w:rsidR="00616F38" w:rsidRPr="002D10EE" w:rsidRDefault="00374F4A" w:rsidP="00616F38">
      <w:pPr>
        <w:jc w:val="both"/>
        <w:rPr>
          <w:rFonts w:ascii="GHEA Grapalat" w:hAnsi="GHEA Grapalat"/>
          <w:sz w:val="20"/>
          <w:szCs w:val="20"/>
        </w:rPr>
      </w:pPr>
      <w:r w:rsidRPr="002D10EE">
        <w:rPr>
          <w:rFonts w:ascii="GHEA Grapalat" w:hAnsi="GHEA Grapalat"/>
          <w:sz w:val="20"/>
          <w:szCs w:val="20"/>
        </w:rPr>
        <w:t>желает участвовать в лоте (лотах)_______________________________ объявленного</w:t>
      </w:r>
    </w:p>
    <w:p w:rsidR="00374F4A" w:rsidRPr="002D10EE" w:rsidRDefault="00374F4A" w:rsidP="00616F38">
      <w:pPr>
        <w:jc w:val="both"/>
        <w:rPr>
          <w:rFonts w:ascii="GHEA Grapalat" w:hAnsi="GHEA Grapalat"/>
          <w:sz w:val="20"/>
          <w:szCs w:val="20"/>
          <w:u w:val="single"/>
        </w:rPr>
      </w:pPr>
      <w:r w:rsidRPr="002D10EE">
        <w:rPr>
          <w:rFonts w:ascii="GHEA Grapalat" w:hAnsi="GHEA Grapalat"/>
          <w:sz w:val="16"/>
          <w:szCs w:val="16"/>
        </w:rPr>
        <w:t>номер лота (лотов)</w:t>
      </w:r>
    </w:p>
    <w:p w:rsidR="00616F38" w:rsidRPr="002D10EE" w:rsidRDefault="00374F4A" w:rsidP="00616F38">
      <w:pPr>
        <w:pStyle w:val="BodyTextIndent3"/>
        <w:widowControl w:val="0"/>
        <w:spacing w:after="160" w:line="240" w:lineRule="auto"/>
        <w:ind w:firstLine="0"/>
        <w:jc w:val="right"/>
        <w:rPr>
          <w:rFonts w:ascii="GHEA Grapalat" w:hAnsi="GHEA Grapalat" w:cs="Arial"/>
          <w:b/>
        </w:rPr>
      </w:pPr>
      <w:r w:rsidRPr="002D10EE">
        <w:rPr>
          <w:rFonts w:ascii="GHEA Grapalat" w:hAnsi="GHEA Grapalat"/>
        </w:rPr>
        <w:t xml:space="preserve">______________________________________________ под кодом </w:t>
      </w:r>
      <w:r w:rsidR="00616F38" w:rsidRPr="002D10EE">
        <w:rPr>
          <w:rFonts w:ascii="GHEA Grapalat" w:hAnsi="GHEA Grapalat"/>
          <w:b/>
        </w:rPr>
        <w:t>"</w:t>
      </w:r>
      <w:r w:rsidR="00053A85" w:rsidRPr="002D10EE">
        <w:rPr>
          <w:rFonts w:ascii="GHEA Grapalat" w:hAnsi="GHEA Grapalat"/>
          <w:b/>
        </w:rPr>
        <w:t>АМ</w:t>
      </w:r>
      <w:r w:rsidR="00E4122D" w:rsidRPr="00E26C8A">
        <w:rPr>
          <w:rFonts w:ascii="GHEA Grapalat" w:hAnsi="GHEA Grapalat"/>
          <w:b/>
        </w:rPr>
        <w:t>Т</w:t>
      </w:r>
      <w:r w:rsidR="00053A85" w:rsidRPr="002D10EE">
        <w:rPr>
          <w:rFonts w:ascii="GHEA Grapalat" w:hAnsi="GHEA Grapalat"/>
          <w:b/>
        </w:rPr>
        <w:t>М---</w:t>
      </w:r>
      <w:r w:rsidR="00053A85" w:rsidRPr="002D10EE">
        <w:rPr>
          <w:rFonts w:ascii="GHEA Grapalat" w:hAnsi="GHEA Grapalat"/>
          <w:b/>
          <w:lang w:val="en-US"/>
        </w:rPr>
        <w:t>GH</w:t>
      </w:r>
      <w:r w:rsidR="00053A85" w:rsidRPr="002D10EE">
        <w:rPr>
          <w:rFonts w:ascii="GHEA Grapalat" w:hAnsi="GHEA Grapalat"/>
          <w:b/>
        </w:rPr>
        <w:t>AShDzB</w:t>
      </w:r>
      <w:r w:rsidR="00053A85" w:rsidRPr="002D10EE">
        <w:rPr>
          <w:rStyle w:val="FootnoteReference"/>
          <w:rFonts w:ascii="GHEA Grapalat" w:hAnsi="GHEA Grapalat"/>
          <w:b/>
        </w:rPr>
        <w:footnoteReference w:customMarkFollows="1" w:id="9"/>
        <w:t>*</w:t>
      </w:r>
      <w:r w:rsidR="00053A85" w:rsidRPr="002D10EE">
        <w:rPr>
          <w:rFonts w:ascii="GHEA Grapalat" w:hAnsi="GHEA Grapalat"/>
          <w:b/>
        </w:rPr>
        <w:t>---20/1</w:t>
      </w:r>
      <w:r w:rsidR="00616F38" w:rsidRPr="002D10EE">
        <w:rPr>
          <w:rFonts w:ascii="GHEA Grapalat" w:hAnsi="GHEA Grapalat"/>
          <w:b/>
        </w:rPr>
        <w:t>"</w:t>
      </w:r>
    </w:p>
    <w:p w:rsidR="00374F4A" w:rsidRPr="002D10EE" w:rsidRDefault="00374F4A" w:rsidP="00616F38">
      <w:pPr>
        <w:spacing w:after="160"/>
        <w:jc w:val="both"/>
        <w:rPr>
          <w:rFonts w:ascii="GHEA Grapalat" w:hAnsi="GHEA Grapalat"/>
          <w:sz w:val="16"/>
          <w:szCs w:val="16"/>
        </w:rPr>
      </w:pPr>
      <w:r w:rsidRPr="002D10EE">
        <w:rPr>
          <w:rFonts w:ascii="GHEA Grapalat" w:hAnsi="GHEA Grapalat"/>
          <w:sz w:val="16"/>
          <w:szCs w:val="16"/>
        </w:rPr>
        <w:t>наименование заказчика</w:t>
      </w:r>
    </w:p>
    <w:p w:rsidR="00374F4A" w:rsidRPr="002D10EE" w:rsidRDefault="001D3D37" w:rsidP="00B46D58">
      <w:pPr>
        <w:spacing w:after="160"/>
        <w:jc w:val="both"/>
        <w:rPr>
          <w:rFonts w:ascii="GHEA Grapalat" w:hAnsi="GHEA Grapalat"/>
          <w:sz w:val="20"/>
          <w:szCs w:val="20"/>
        </w:rPr>
      </w:pPr>
      <w:r w:rsidRPr="002D10EE">
        <w:rPr>
          <w:rFonts w:ascii="GHEA Grapalat" w:hAnsi="GHEA Grapalat"/>
          <w:sz w:val="20"/>
          <w:szCs w:val="20"/>
        </w:rPr>
        <w:t>запросекатировок</w:t>
      </w:r>
      <w:r w:rsidR="00374F4A" w:rsidRPr="002D10EE">
        <w:rPr>
          <w:rFonts w:ascii="GHEA Grapalat" w:hAnsi="GHEA Grapalat"/>
          <w:sz w:val="20"/>
          <w:szCs w:val="20"/>
        </w:rPr>
        <w:t xml:space="preserve"> и в соответствии с требованиями приглашения подает заявку.</w:t>
      </w: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__________________________________________________ заявляет и заверяет, что</w:t>
      </w:r>
    </w:p>
    <w:p w:rsidR="00374F4A" w:rsidRPr="002D10EE" w:rsidRDefault="00374F4A" w:rsidP="00B46D58">
      <w:pPr>
        <w:spacing w:after="160"/>
        <w:jc w:val="both"/>
        <w:rPr>
          <w:rFonts w:ascii="GHEA Grapalat" w:hAnsi="GHEA Grapalat" w:cs="Sylfaen"/>
          <w:sz w:val="16"/>
          <w:szCs w:val="16"/>
        </w:rPr>
      </w:pPr>
      <w:r w:rsidRPr="002D10EE">
        <w:rPr>
          <w:rFonts w:ascii="GHEA Grapalat" w:hAnsi="GHEA Grapalat"/>
          <w:sz w:val="16"/>
          <w:szCs w:val="16"/>
        </w:rPr>
        <w:t>наименование участника</w:t>
      </w:r>
    </w:p>
    <w:p w:rsidR="00374F4A" w:rsidRPr="002D10EE" w:rsidRDefault="00374F4A" w:rsidP="00B46D58">
      <w:pPr>
        <w:jc w:val="both"/>
        <w:rPr>
          <w:rFonts w:ascii="GHEA Grapalat" w:hAnsi="GHEA Grapalat" w:cs="Sylfaen"/>
          <w:sz w:val="20"/>
          <w:szCs w:val="20"/>
        </w:rPr>
      </w:pPr>
      <w:r w:rsidRPr="002D10EE">
        <w:rPr>
          <w:rFonts w:ascii="GHEA Grapalat" w:hAnsi="GHEA Grapalat"/>
          <w:sz w:val="20"/>
          <w:szCs w:val="20"/>
        </w:rPr>
        <w:t>являетсярезидентом ______________________________________________________</w:t>
      </w:r>
      <w:r w:rsidR="00D04575" w:rsidRPr="002D10EE">
        <w:rPr>
          <w:rFonts w:ascii="GHEA Grapalat" w:hAnsi="GHEA Grapalat"/>
          <w:sz w:val="20"/>
          <w:szCs w:val="20"/>
        </w:rPr>
        <w:t>.</w:t>
      </w:r>
    </w:p>
    <w:p w:rsidR="00374F4A" w:rsidRPr="002D10EE" w:rsidRDefault="00374F4A" w:rsidP="00B46D58">
      <w:pPr>
        <w:spacing w:after="160"/>
        <w:jc w:val="both"/>
        <w:rPr>
          <w:rFonts w:ascii="GHEA Grapalat" w:hAnsi="GHEA Grapalat" w:cs="Arial"/>
          <w:sz w:val="16"/>
          <w:szCs w:val="16"/>
        </w:rPr>
      </w:pPr>
      <w:r w:rsidRPr="002D10EE">
        <w:rPr>
          <w:rFonts w:ascii="GHEA Grapalat" w:hAnsi="GHEA Grapalat"/>
          <w:sz w:val="16"/>
          <w:szCs w:val="16"/>
        </w:rPr>
        <w:t>наименование страны</w:t>
      </w:r>
    </w:p>
    <w:p w:rsidR="000612B9" w:rsidRPr="002D10EE" w:rsidRDefault="000612B9" w:rsidP="00B46D58">
      <w:pPr>
        <w:jc w:val="both"/>
        <w:rPr>
          <w:rFonts w:ascii="GHEA Grapalat" w:hAnsi="GHEA Grapalat"/>
          <w:sz w:val="20"/>
          <w:szCs w:val="20"/>
        </w:rPr>
      </w:pPr>
    </w:p>
    <w:p w:rsidR="000612B9" w:rsidRPr="002D10EE" w:rsidRDefault="004F0CAA" w:rsidP="00B46D58">
      <w:pPr>
        <w:jc w:val="both"/>
        <w:rPr>
          <w:rFonts w:ascii="GHEA Grapalat" w:hAnsi="GHEA Grapalat"/>
          <w:sz w:val="20"/>
          <w:szCs w:val="20"/>
        </w:rPr>
      </w:pPr>
      <w:r w:rsidRPr="002D10EE">
        <w:rPr>
          <w:rFonts w:ascii="GHEA Grapalat" w:hAnsi="GHEA Grapalat"/>
          <w:sz w:val="20"/>
          <w:szCs w:val="20"/>
        </w:rPr>
        <w:t>Данные</w:t>
      </w:r>
      <w:r w:rsidR="000612B9" w:rsidRPr="002D10EE">
        <w:rPr>
          <w:rFonts w:ascii="GHEA Grapalat" w:hAnsi="GHEA Grapalat"/>
          <w:sz w:val="20"/>
          <w:szCs w:val="20"/>
        </w:rPr>
        <w:t>----------------------------------------</w:t>
      </w:r>
      <w:r w:rsidR="00F96993" w:rsidRPr="002D10EE">
        <w:rPr>
          <w:rFonts w:ascii="GHEA Grapalat" w:hAnsi="GHEA Grapalat"/>
          <w:sz w:val="20"/>
          <w:szCs w:val="20"/>
        </w:rPr>
        <w:t>следующие</w:t>
      </w:r>
      <w:r w:rsidR="00304237" w:rsidRPr="002D10EE">
        <w:rPr>
          <w:rFonts w:ascii="GHEA Grapalat" w:hAnsi="GHEA Grapalat"/>
          <w:sz w:val="20"/>
          <w:szCs w:val="20"/>
        </w:rPr>
        <w:t>:</w:t>
      </w:r>
    </w:p>
    <w:p w:rsidR="002A0700" w:rsidRPr="002D10EE" w:rsidRDefault="002A0700" w:rsidP="000811C1">
      <w:pPr>
        <w:spacing w:after="160"/>
        <w:rPr>
          <w:rFonts w:ascii="GHEA Grapalat" w:hAnsi="GHEA Grapalat" w:cs="Sylfaen"/>
          <w:sz w:val="16"/>
          <w:szCs w:val="16"/>
          <w:lang w:val="hy-AM"/>
        </w:rPr>
      </w:pPr>
      <w:r w:rsidRPr="002D10EE">
        <w:rPr>
          <w:rFonts w:ascii="GHEA Grapalat" w:hAnsi="GHEA Grapalat"/>
          <w:sz w:val="16"/>
          <w:szCs w:val="16"/>
        </w:rPr>
        <w:t>наименование участника</w:t>
      </w:r>
    </w:p>
    <w:p w:rsidR="000612B9" w:rsidRPr="002D10EE" w:rsidRDefault="000612B9" w:rsidP="00B46D58">
      <w:pPr>
        <w:jc w:val="both"/>
        <w:rPr>
          <w:rFonts w:ascii="GHEA Grapalat" w:hAnsi="GHEA Grapalat"/>
          <w:sz w:val="20"/>
          <w:szCs w:val="20"/>
        </w:rPr>
      </w:pPr>
    </w:p>
    <w:p w:rsidR="001D3D37" w:rsidRPr="002D10EE" w:rsidRDefault="00374F4A" w:rsidP="001D3D37">
      <w:pPr>
        <w:jc w:val="both"/>
        <w:rPr>
          <w:rFonts w:ascii="GHEA Grapalat" w:hAnsi="GHEA Grapalat"/>
          <w:sz w:val="20"/>
          <w:szCs w:val="20"/>
        </w:rPr>
      </w:pPr>
      <w:r w:rsidRPr="002D10EE">
        <w:rPr>
          <w:rFonts w:ascii="GHEA Grapalat" w:hAnsi="GHEA Grapalat"/>
          <w:sz w:val="20"/>
          <w:szCs w:val="20"/>
        </w:rPr>
        <w:t>Учетный номер налогоплательщика  _______________</w:t>
      </w:r>
    </w:p>
    <w:p w:rsidR="00374F4A" w:rsidRPr="002D10EE" w:rsidRDefault="00374F4A" w:rsidP="001D3D37">
      <w:pPr>
        <w:jc w:val="both"/>
        <w:rPr>
          <w:rFonts w:ascii="GHEA Grapalat" w:hAnsi="GHEA Grapalat"/>
          <w:sz w:val="20"/>
          <w:szCs w:val="20"/>
        </w:rPr>
      </w:pPr>
      <w:r w:rsidRPr="002D10EE">
        <w:rPr>
          <w:rFonts w:ascii="GHEA Grapalat" w:hAnsi="GHEA Grapalat"/>
          <w:sz w:val="16"/>
          <w:szCs w:val="16"/>
        </w:rPr>
        <w:t>учетный номерналогоплательщика</w:t>
      </w:r>
    </w:p>
    <w:p w:rsidR="00B138F3" w:rsidRPr="002D10EE" w:rsidRDefault="00B138F3" w:rsidP="00B46D58">
      <w:pPr>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Адрес электронной почты __________________</w:t>
      </w:r>
    </w:p>
    <w:p w:rsidR="00374F4A" w:rsidRPr="002D10EE" w:rsidRDefault="001D3D37" w:rsidP="00B138F3">
      <w:pPr>
        <w:tabs>
          <w:tab w:val="left" w:pos="6946"/>
        </w:tabs>
        <w:jc w:val="both"/>
        <w:rPr>
          <w:rFonts w:ascii="GHEA Grapalat" w:hAnsi="GHEA Grapalat"/>
          <w:sz w:val="16"/>
          <w:szCs w:val="16"/>
        </w:rPr>
      </w:pPr>
      <w:r w:rsidRPr="002D10EE">
        <w:rPr>
          <w:rFonts w:ascii="GHEA Grapalat" w:hAnsi="GHEA Grapalat"/>
          <w:sz w:val="16"/>
          <w:szCs w:val="16"/>
        </w:rPr>
        <w:t>адрес электронной</w:t>
      </w:r>
      <w:r w:rsidR="00374F4A" w:rsidRPr="002D10EE">
        <w:rPr>
          <w:rFonts w:ascii="GHEA Grapalat" w:hAnsi="GHEA Grapalat"/>
          <w:sz w:val="16"/>
          <w:szCs w:val="16"/>
        </w:rPr>
        <w:t>почты</w:t>
      </w:r>
    </w:p>
    <w:p w:rsidR="00B138F3" w:rsidRPr="002D10EE" w:rsidRDefault="00B138F3" w:rsidP="00F96993">
      <w:pPr>
        <w:jc w:val="both"/>
        <w:rPr>
          <w:rFonts w:ascii="GHEA Grapalat" w:hAnsi="GHEA Grapalat"/>
          <w:sz w:val="20"/>
          <w:szCs w:val="20"/>
        </w:rPr>
      </w:pPr>
    </w:p>
    <w:p w:rsidR="009E1181" w:rsidRPr="002D10EE" w:rsidRDefault="00F96993" w:rsidP="00F96993">
      <w:pPr>
        <w:jc w:val="both"/>
        <w:rPr>
          <w:rFonts w:ascii="GHEA Grapalat" w:hAnsi="GHEA Grapalat"/>
          <w:sz w:val="20"/>
          <w:szCs w:val="20"/>
        </w:rPr>
      </w:pPr>
      <w:r w:rsidRPr="002D10EE">
        <w:rPr>
          <w:rFonts w:ascii="GHEA Grapalat" w:hAnsi="GHEA Grapalat"/>
          <w:sz w:val="20"/>
          <w:szCs w:val="20"/>
        </w:rPr>
        <w:t>Адрес деятельности</w:t>
      </w:r>
      <w:r w:rsidR="009E1181" w:rsidRPr="002D10EE">
        <w:rPr>
          <w:rFonts w:ascii="GHEA Grapalat" w:hAnsi="GHEA Grapalat"/>
          <w:sz w:val="20"/>
          <w:szCs w:val="20"/>
        </w:rPr>
        <w:t xml:space="preserve">              ----------------------------</w:t>
      </w:r>
      <w:r w:rsidR="009627B3" w:rsidRPr="002D10EE">
        <w:rPr>
          <w:rFonts w:ascii="GHEA Grapalat" w:hAnsi="GHEA Grapalat"/>
          <w:sz w:val="20"/>
          <w:szCs w:val="20"/>
        </w:rPr>
        <w:t>--------------------------------</w:t>
      </w:r>
    </w:p>
    <w:p w:rsidR="00F96993" w:rsidRPr="002D10EE" w:rsidRDefault="009E1181" w:rsidP="00F96993">
      <w:pPr>
        <w:jc w:val="both"/>
        <w:rPr>
          <w:rFonts w:ascii="GHEA Grapalat" w:hAnsi="GHEA Grapalat"/>
          <w:sz w:val="16"/>
          <w:szCs w:val="16"/>
        </w:rPr>
      </w:pPr>
      <w:r w:rsidRPr="002D10EE">
        <w:rPr>
          <w:rFonts w:ascii="GHEA Grapalat" w:hAnsi="GHEA Grapalat"/>
          <w:sz w:val="16"/>
          <w:szCs w:val="16"/>
        </w:rPr>
        <w:t>адрес деятельности</w:t>
      </w:r>
    </w:p>
    <w:p w:rsidR="00B16483" w:rsidRPr="002D10EE" w:rsidRDefault="00B16483" w:rsidP="00F96993">
      <w:pPr>
        <w:jc w:val="both"/>
        <w:rPr>
          <w:rFonts w:ascii="GHEA Grapalat" w:hAnsi="GHEA Grapalat"/>
          <w:sz w:val="16"/>
          <w:szCs w:val="16"/>
        </w:rPr>
      </w:pPr>
    </w:p>
    <w:p w:rsidR="00B16483" w:rsidRPr="002D10EE" w:rsidRDefault="00B16483" w:rsidP="00F96993">
      <w:pPr>
        <w:jc w:val="both"/>
        <w:rPr>
          <w:rFonts w:ascii="GHEA Grapalat" w:hAnsi="GHEA Grapalat"/>
          <w:sz w:val="20"/>
          <w:szCs w:val="20"/>
        </w:rPr>
      </w:pPr>
      <w:r w:rsidRPr="002D10EE">
        <w:rPr>
          <w:rFonts w:ascii="GHEA Grapalat" w:hAnsi="GHEA Grapalat"/>
          <w:sz w:val="20"/>
          <w:szCs w:val="20"/>
        </w:rPr>
        <w:t>Номер телефона                     ------------------------------</w:t>
      </w:r>
      <w:r w:rsidR="009627B3" w:rsidRPr="002D10EE">
        <w:rPr>
          <w:rFonts w:ascii="GHEA Grapalat" w:hAnsi="GHEA Grapalat"/>
          <w:sz w:val="20"/>
          <w:szCs w:val="20"/>
        </w:rPr>
        <w:t>-------------------------------</w:t>
      </w:r>
    </w:p>
    <w:p w:rsidR="006B3E56" w:rsidRPr="002D10EE" w:rsidRDefault="00B16483" w:rsidP="00B16483">
      <w:pPr>
        <w:tabs>
          <w:tab w:val="left" w:pos="7371"/>
        </w:tabs>
        <w:spacing w:after="160"/>
        <w:jc w:val="both"/>
        <w:rPr>
          <w:rFonts w:ascii="GHEA Grapalat" w:hAnsi="GHEA Grapalat"/>
          <w:sz w:val="16"/>
          <w:szCs w:val="16"/>
        </w:rPr>
      </w:pPr>
      <w:r w:rsidRPr="002D10EE">
        <w:rPr>
          <w:rFonts w:ascii="GHEA Grapalat" w:hAnsi="GHEA Grapalat"/>
          <w:sz w:val="16"/>
          <w:szCs w:val="16"/>
        </w:rPr>
        <w:t>Номер телефона</w:t>
      </w:r>
    </w:p>
    <w:p w:rsidR="00B16483" w:rsidRPr="002D10EE" w:rsidRDefault="00B16483" w:rsidP="00B16483">
      <w:pPr>
        <w:tabs>
          <w:tab w:val="left" w:pos="7371"/>
        </w:tabs>
        <w:spacing w:after="160"/>
        <w:jc w:val="both"/>
        <w:rPr>
          <w:rFonts w:ascii="GHEA Grapalat" w:hAnsi="GHEA Grapalat"/>
          <w:sz w:val="20"/>
          <w:szCs w:val="20"/>
        </w:rPr>
      </w:pPr>
    </w:p>
    <w:p w:rsidR="006B3E56" w:rsidRPr="002D10EE" w:rsidRDefault="006B3E56" w:rsidP="00B46D58">
      <w:pPr>
        <w:widowControl w:val="0"/>
        <w:jc w:val="both"/>
        <w:rPr>
          <w:rFonts w:ascii="GHEA Grapalat" w:hAnsi="GHEA Grapalat"/>
          <w:sz w:val="20"/>
          <w:szCs w:val="20"/>
        </w:rPr>
      </w:pPr>
      <w:r w:rsidRPr="002D10EE">
        <w:rPr>
          <w:rFonts w:ascii="GHEA Grapalat" w:hAnsi="GHEA Grapalat"/>
          <w:sz w:val="20"/>
          <w:szCs w:val="20"/>
        </w:rPr>
        <w:t>Настоящим _________________________________объявляет и подтверждает,что:</w:t>
      </w:r>
    </w:p>
    <w:p w:rsidR="006B3E56" w:rsidRPr="002D10EE" w:rsidRDefault="006B3E56" w:rsidP="001D3D37">
      <w:pPr>
        <w:widowControl w:val="0"/>
        <w:spacing w:after="120"/>
        <w:jc w:val="both"/>
        <w:rPr>
          <w:rFonts w:ascii="GHEA Grapalat" w:hAnsi="GHEA Grapalat"/>
          <w:sz w:val="16"/>
          <w:szCs w:val="16"/>
        </w:rPr>
      </w:pPr>
      <w:r w:rsidRPr="002D10EE">
        <w:rPr>
          <w:rFonts w:ascii="GHEA Grapalat" w:hAnsi="GHEA Grapalat"/>
          <w:sz w:val="16"/>
          <w:szCs w:val="16"/>
        </w:rPr>
        <w:t>наименование участника</w:t>
      </w:r>
    </w:p>
    <w:p w:rsidR="006B3E56" w:rsidRPr="002D10EE" w:rsidRDefault="006B3E56" w:rsidP="00053A85">
      <w:pPr>
        <w:pStyle w:val="BodyTextIndent3"/>
        <w:widowControl w:val="0"/>
        <w:spacing w:after="160" w:line="240" w:lineRule="auto"/>
        <w:ind w:firstLine="0"/>
        <w:rPr>
          <w:rFonts w:ascii="GHEA Grapalat" w:hAnsi="GHEA Grapalat" w:cs="Arial"/>
        </w:rPr>
      </w:pPr>
      <w:r w:rsidRPr="002D10EE">
        <w:rPr>
          <w:rFonts w:ascii="GHEA Grapalat" w:hAnsi="GHEA Grapalat"/>
          <w:sz w:val="18"/>
          <w:szCs w:val="18"/>
        </w:rPr>
        <w:t>удовлетворяет</w:t>
      </w:r>
      <w:r w:rsidRPr="002D10EE">
        <w:rPr>
          <w:rFonts w:ascii="GHEA Grapalat" w:hAnsi="GHEA Grapalat"/>
          <w:spacing w:val="-4"/>
          <w:sz w:val="18"/>
          <w:szCs w:val="18"/>
        </w:rPr>
        <w:t xml:space="preserve">требованиям к праву участия установленным приглашением на </w:t>
      </w:r>
      <w:r w:rsidR="001D3D37" w:rsidRPr="002D10EE">
        <w:rPr>
          <w:rFonts w:ascii="GHEA Grapalat" w:hAnsi="GHEA Grapalat"/>
          <w:sz w:val="18"/>
          <w:szCs w:val="18"/>
        </w:rPr>
        <w:t xml:space="preserve">запросе </w:t>
      </w:r>
      <w:r w:rsidR="002D10EE">
        <w:rPr>
          <w:rFonts w:ascii="GHEA Grapalat" w:hAnsi="GHEA Grapalat"/>
          <w:sz w:val="18"/>
          <w:szCs w:val="18"/>
        </w:rPr>
        <w:t>ка</w:t>
      </w:r>
      <w:r w:rsidR="001D3D37" w:rsidRPr="002D10EE">
        <w:rPr>
          <w:rFonts w:ascii="GHEA Grapalat" w:hAnsi="GHEA Grapalat"/>
          <w:sz w:val="18"/>
          <w:szCs w:val="18"/>
        </w:rPr>
        <w:t>тировок</w:t>
      </w:r>
      <w:r w:rsidRPr="002D10EE">
        <w:rPr>
          <w:rFonts w:ascii="GHEA Grapalat" w:hAnsi="GHEA Grapalat"/>
          <w:sz w:val="18"/>
          <w:szCs w:val="18"/>
        </w:rPr>
        <w:t xml:space="preserve"> под кодом </w:t>
      </w:r>
      <w:r w:rsidR="001D3D37" w:rsidRPr="002D10EE">
        <w:rPr>
          <w:rFonts w:ascii="GHEA Grapalat" w:hAnsi="GHEA Grapalat"/>
          <w:b/>
          <w:sz w:val="18"/>
          <w:szCs w:val="18"/>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487935">
        <w:rPr>
          <w:rFonts w:ascii="GHEA Grapalat" w:hAnsi="GHEA Grapalat"/>
          <w:i/>
          <w:lang w:val="af-ZA"/>
        </w:rPr>
        <w:t xml:space="preserve"> </w:t>
      </w:r>
      <w:r w:rsidR="00A90FCD" w:rsidRPr="002D10EE">
        <w:rPr>
          <w:rFonts w:ascii="GHEA Grapalat" w:hAnsi="GHEA Grapalat"/>
        </w:rPr>
        <w:t xml:space="preserve">и обязуется в случае признания </w:t>
      </w:r>
      <w:r w:rsidR="00BF09F8" w:rsidRPr="002D10EE">
        <w:rPr>
          <w:rFonts w:ascii="GHEA Grapalat" w:hAnsi="GHEA Grapalat"/>
        </w:rPr>
        <w:t>отобранным</w:t>
      </w:r>
      <w:r w:rsidR="00A90FCD" w:rsidRPr="002D10EE">
        <w:rPr>
          <w:rFonts w:ascii="GHEA Grapalat" w:hAnsi="GHEA Grapalat"/>
        </w:rPr>
        <w:t xml:space="preserve"> участником в порядке и сроки, установленные </w:t>
      </w:r>
      <w:r w:rsidR="00B64C48" w:rsidRPr="002D10EE">
        <w:rPr>
          <w:rFonts w:ascii="GHEA Grapalat" w:hAnsi="GHEA Grapalat"/>
        </w:rPr>
        <w:t xml:space="preserve">настоящим </w:t>
      </w:r>
      <w:r w:rsidR="00A90FCD" w:rsidRPr="002D10EE">
        <w:rPr>
          <w:rFonts w:ascii="GHEA Grapalat" w:hAnsi="GHEA Grapalat"/>
        </w:rPr>
        <w:t xml:space="preserve">приглашением </w:t>
      </w:r>
      <w:r w:rsidR="00952531" w:rsidRPr="002D10EE">
        <w:rPr>
          <w:rFonts w:ascii="GHEA Grapalat" w:hAnsi="GHEA Grapalat"/>
        </w:rPr>
        <w:t xml:space="preserve"> представить обеспечение квалификации в размере ценового предложения,</w:t>
      </w:r>
    </w:p>
    <w:p w:rsidR="006B3E56" w:rsidRPr="00053A85" w:rsidRDefault="006B3E56" w:rsidP="001D3D37">
      <w:pPr>
        <w:pStyle w:val="ListParagraph"/>
        <w:widowControl w:val="0"/>
        <w:tabs>
          <w:tab w:val="left" w:pos="567"/>
        </w:tabs>
        <w:ind w:left="0"/>
        <w:jc w:val="both"/>
        <w:rPr>
          <w:rFonts w:ascii="GHEA Grapalat" w:hAnsi="GHEA Grapalat" w:cs="Arial"/>
          <w:sz w:val="20"/>
          <w:szCs w:val="20"/>
        </w:rPr>
      </w:pPr>
      <w:r w:rsidRPr="002D10EE">
        <w:rPr>
          <w:rFonts w:ascii="GHEA Grapalat" w:hAnsi="GHEA Grapalat"/>
          <w:sz w:val="20"/>
          <w:szCs w:val="20"/>
        </w:rPr>
        <w:t xml:space="preserve">в рамках участия в </w:t>
      </w:r>
      <w:r w:rsidR="002D10EE">
        <w:rPr>
          <w:rFonts w:ascii="GHEA Grapalat" w:hAnsi="GHEA Grapalat"/>
          <w:sz w:val="20"/>
          <w:szCs w:val="20"/>
        </w:rPr>
        <w:t>запросе катирорвок</w:t>
      </w:r>
      <w:r w:rsidRPr="002D10EE">
        <w:rPr>
          <w:rFonts w:ascii="GHEA Grapalat" w:hAnsi="GHEA Grapalat"/>
          <w:sz w:val="20"/>
          <w:szCs w:val="20"/>
        </w:rPr>
        <w:t xml:space="preserve">под кодом </w:t>
      </w:r>
      <w:r w:rsidR="001D3D37" w:rsidRPr="002D10EE">
        <w:rPr>
          <w:rFonts w:ascii="GHEA Grapalat" w:hAnsi="GHEA Grapalat"/>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p>
    <w:p w:rsidR="006B3E56" w:rsidRPr="002D10EE" w:rsidRDefault="006B3E56" w:rsidP="001D3D37">
      <w:pPr>
        <w:pStyle w:val="ListParagraph"/>
        <w:widowControl w:val="0"/>
        <w:tabs>
          <w:tab w:val="left" w:pos="567"/>
        </w:tabs>
        <w:ind w:left="0"/>
        <w:jc w:val="both"/>
        <w:rPr>
          <w:rFonts w:ascii="GHEA Grapalat" w:hAnsi="GHEA Grapalat"/>
          <w:sz w:val="20"/>
          <w:szCs w:val="20"/>
        </w:rPr>
      </w:pPr>
      <w:r w:rsidRPr="002D10EE">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2D10EE" w:rsidRDefault="006B3E56" w:rsidP="001D3D37">
      <w:pPr>
        <w:pStyle w:val="ListParagraph"/>
        <w:widowControl w:val="0"/>
        <w:tabs>
          <w:tab w:val="left" w:pos="567"/>
        </w:tabs>
        <w:ind w:left="0"/>
        <w:jc w:val="both"/>
        <w:rPr>
          <w:rFonts w:ascii="GHEA Grapalat" w:hAnsi="GHEA Grapalat"/>
          <w:spacing w:val="-6"/>
          <w:sz w:val="20"/>
          <w:szCs w:val="20"/>
        </w:rPr>
      </w:pPr>
      <w:r w:rsidRPr="002D10EE">
        <w:rPr>
          <w:rFonts w:ascii="GHEA Grapalat" w:hAnsi="GHEA Grapalat"/>
          <w:spacing w:val="-6"/>
          <w:sz w:val="20"/>
          <w:szCs w:val="20"/>
        </w:rPr>
        <w:t xml:space="preserve">отсутствует случай установленного приглашением на </w:t>
      </w:r>
      <w:r w:rsidR="002D10EE">
        <w:rPr>
          <w:rFonts w:ascii="GHEA Grapalat" w:hAnsi="GHEA Grapalat"/>
          <w:sz w:val="20"/>
          <w:szCs w:val="20"/>
        </w:rPr>
        <w:t>запросе катировок</w:t>
      </w:r>
      <w:r w:rsidRPr="002D10EE">
        <w:rPr>
          <w:rFonts w:ascii="GHEA Grapalat" w:hAnsi="GHEA Grapalat"/>
          <w:sz w:val="20"/>
          <w:szCs w:val="20"/>
        </w:rPr>
        <w:t xml:space="preserve"> случая     одновременного </w:t>
      </w:r>
    </w:p>
    <w:p w:rsidR="006B3E56" w:rsidRPr="002D10EE" w:rsidRDefault="006B3E56" w:rsidP="001D3D37">
      <w:pPr>
        <w:pStyle w:val="BodyTextIndent"/>
        <w:widowControl w:val="0"/>
        <w:spacing w:line="240" w:lineRule="auto"/>
        <w:ind w:firstLine="0"/>
        <w:jc w:val="left"/>
        <w:rPr>
          <w:rFonts w:ascii="GHEA Grapalat" w:hAnsi="GHEA Grapalat"/>
          <w:i w:val="0"/>
        </w:rPr>
      </w:pPr>
      <w:r w:rsidRPr="002D10EE">
        <w:rPr>
          <w:rFonts w:ascii="GHEA Grapalat" w:hAnsi="GHEA Grapalat"/>
          <w:i w:val="0"/>
        </w:rPr>
        <w:t>участия взаимосвязанных с ________________ лиц и (или) учрежденных__________</w:t>
      </w:r>
    </w:p>
    <w:p w:rsidR="006B3E56" w:rsidRPr="002D10EE" w:rsidRDefault="006B3E56" w:rsidP="001D3D37">
      <w:pPr>
        <w:widowControl w:val="0"/>
        <w:tabs>
          <w:tab w:val="left" w:pos="7938"/>
        </w:tabs>
        <w:jc w:val="both"/>
        <w:rPr>
          <w:rFonts w:ascii="GHEA Grapalat" w:hAnsi="GHEA Grapalat"/>
          <w:sz w:val="16"/>
          <w:szCs w:val="16"/>
        </w:rPr>
      </w:pPr>
      <w:r w:rsidRPr="002D10EE">
        <w:rPr>
          <w:rFonts w:ascii="GHEA Grapalat" w:hAnsi="GHEA Grapalat"/>
          <w:sz w:val="16"/>
          <w:szCs w:val="16"/>
        </w:rPr>
        <w:t>наименова</w:t>
      </w:r>
      <w:r w:rsidR="001D3D37" w:rsidRPr="002D10EE">
        <w:rPr>
          <w:rFonts w:ascii="GHEA Grapalat" w:hAnsi="GHEA Grapalat"/>
          <w:sz w:val="16"/>
          <w:szCs w:val="16"/>
        </w:rPr>
        <w:t xml:space="preserve">ние участника                                      </w:t>
      </w:r>
      <w:r w:rsidRPr="002D10EE">
        <w:rPr>
          <w:rFonts w:ascii="GHEA Grapalat" w:hAnsi="GHEA Grapalat"/>
          <w:sz w:val="16"/>
          <w:szCs w:val="16"/>
        </w:rPr>
        <w:t>наименованиеучастника</w:t>
      </w:r>
    </w:p>
    <w:p w:rsidR="006B3E56" w:rsidRPr="002D10EE" w:rsidRDefault="006B3E56" w:rsidP="00B46D58">
      <w:pPr>
        <w:widowControl w:val="0"/>
        <w:jc w:val="both"/>
        <w:rPr>
          <w:rFonts w:ascii="GHEA Grapalat" w:hAnsi="GHEA Grapalat"/>
          <w:sz w:val="20"/>
          <w:szCs w:val="20"/>
          <w:u w:val="single"/>
        </w:rPr>
      </w:pPr>
      <w:r w:rsidRPr="002D10EE">
        <w:rPr>
          <w:rFonts w:ascii="GHEA Grapalat" w:hAnsi="GHEA Grapalat"/>
          <w:sz w:val="20"/>
          <w:szCs w:val="20"/>
        </w:rPr>
        <w:lastRenderedPageBreak/>
        <w:t>организаций, либо организаций, имеющих принадлежащую ____________________</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vertAlign w:val="superscript"/>
        </w:rPr>
        <w:t>наименование участника</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rPr>
        <w:t>долю (пай) в размере более пятидесяти процентов,</w:t>
      </w:r>
    </w:p>
    <w:p w:rsidR="006B3E56" w:rsidRPr="002D10EE" w:rsidRDefault="006B3E56" w:rsidP="00B46D58">
      <w:pPr>
        <w:pStyle w:val="ListParagraph"/>
        <w:widowControl w:val="0"/>
        <w:tabs>
          <w:tab w:val="left" w:pos="1134"/>
        </w:tabs>
        <w:spacing w:after="160"/>
        <w:ind w:left="0"/>
        <w:jc w:val="both"/>
        <w:rPr>
          <w:rFonts w:ascii="GHEA Grapalat" w:hAnsi="GHEA Grapalat" w:cs="Sylfaen"/>
          <w:sz w:val="20"/>
          <w:szCs w:val="20"/>
        </w:rPr>
      </w:pPr>
      <w:r w:rsidRPr="002D10EE">
        <w:rPr>
          <w:rFonts w:ascii="GHEA Grapalat" w:hAnsi="GHEA Grapalat"/>
          <w:sz w:val="20"/>
          <w:szCs w:val="20"/>
        </w:rPr>
        <w:tab/>
      </w:r>
      <w:r w:rsidR="006B3B3D" w:rsidRPr="002D10EE">
        <w:rPr>
          <w:rFonts w:ascii="GHEA Grapalat" w:hAnsi="GHEA Grapalat"/>
          <w:sz w:val="20"/>
          <w:szCs w:val="20"/>
        </w:rPr>
        <w:t xml:space="preserve">ниже представляет </w:t>
      </w:r>
      <w:r w:rsidRPr="002D10E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2D10EE">
        <w:rPr>
          <w:rStyle w:val="FootnoteReference"/>
          <w:rFonts w:ascii="GHEA Grapalat" w:hAnsi="GHEA Grapalat"/>
          <w:sz w:val="20"/>
          <w:szCs w:val="20"/>
        </w:rPr>
        <w:footnoteReference w:customMarkFollows="1" w:id="10"/>
        <w:t>**</w:t>
      </w:r>
      <w:r w:rsidRPr="002D10E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D10EE" w:rsidRDefault="006B3E56" w:rsidP="00B46D58">
            <w:pPr>
              <w:pStyle w:val="BodyTextIndent3"/>
              <w:widowControl w:val="0"/>
              <w:spacing w:after="120" w:line="240" w:lineRule="auto"/>
              <w:ind w:firstLine="0"/>
              <w:jc w:val="center"/>
              <w:rPr>
                <w:rFonts w:ascii="GHEA Grapalat" w:hAnsi="GHEA Grapalat"/>
              </w:rPr>
            </w:pPr>
            <w:r w:rsidRPr="002D10E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BodyTextIndent3"/>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BodyTextIndent3"/>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BodyTextIndent3"/>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BodyTextIndent3"/>
              <w:widowControl w:val="0"/>
              <w:spacing w:after="120" w:line="240" w:lineRule="auto"/>
              <w:ind w:firstLine="0"/>
              <w:jc w:val="center"/>
              <w:rPr>
                <w:rFonts w:ascii="GHEA Grapalat" w:hAnsi="GHEA Grapalat"/>
              </w:rPr>
            </w:pPr>
          </w:p>
        </w:tc>
      </w:tr>
    </w:tbl>
    <w:p w:rsidR="006B3E56" w:rsidRPr="002D10EE" w:rsidRDefault="006B3E56" w:rsidP="00B46D58">
      <w:pPr>
        <w:jc w:val="both"/>
        <w:rPr>
          <w:rFonts w:ascii="GHEA Grapalat" w:hAnsi="GHEA Grapalat"/>
          <w:sz w:val="20"/>
          <w:szCs w:val="20"/>
        </w:rPr>
      </w:pPr>
    </w:p>
    <w:p w:rsidR="006B3E56" w:rsidRPr="002D10EE" w:rsidRDefault="00990559" w:rsidP="001D3D37">
      <w:pPr>
        <w:rPr>
          <w:rFonts w:ascii="GHEA Grapalat" w:hAnsi="GHEA Grapalat"/>
          <w:sz w:val="20"/>
          <w:szCs w:val="20"/>
        </w:rPr>
      </w:pPr>
      <w:r w:rsidRPr="002D10EE">
        <w:rPr>
          <w:rFonts w:ascii="GHEA Grapalat" w:hAnsi="GHEA Grapalat"/>
          <w:sz w:val="20"/>
          <w:szCs w:val="20"/>
        </w:rPr>
        <w:t xml:space="preserve">Представляются </w:t>
      </w:r>
      <w:r w:rsidR="009230C2" w:rsidRPr="002D10EE">
        <w:rPr>
          <w:rFonts w:ascii="GHEA Grapalat" w:hAnsi="GHEA Grapalat"/>
          <w:sz w:val="20"/>
          <w:szCs w:val="20"/>
        </w:rPr>
        <w:t>технические характеристики, товарные знаки, фирменные наименования, марки, производител</w:t>
      </w:r>
      <w:r w:rsidR="006A6E86" w:rsidRPr="002D10EE">
        <w:rPr>
          <w:rFonts w:ascii="GHEA Grapalat" w:hAnsi="GHEA Grapalat"/>
          <w:sz w:val="20"/>
          <w:szCs w:val="20"/>
        </w:rPr>
        <w:t>и</w:t>
      </w:r>
      <w:r w:rsidR="009230C2" w:rsidRPr="002D10EE">
        <w:rPr>
          <w:rFonts w:ascii="GHEA Grapalat" w:hAnsi="GHEA Grapalat"/>
          <w:sz w:val="20"/>
          <w:szCs w:val="20"/>
        </w:rPr>
        <w:t xml:space="preserve"> и гарантийные сроки </w:t>
      </w:r>
      <w:r w:rsidR="00737CF6" w:rsidRPr="002D10EE">
        <w:rPr>
          <w:rFonts w:ascii="GHEA Grapalat" w:hAnsi="GHEA Grapalat"/>
          <w:sz w:val="20"/>
          <w:szCs w:val="20"/>
        </w:rPr>
        <w:t xml:space="preserve">соответствующих </w:t>
      </w:r>
      <w:r w:rsidR="009230C2" w:rsidRPr="002D10EE">
        <w:rPr>
          <w:rFonts w:ascii="GHEA Grapalat" w:hAnsi="GHEA Grapalat"/>
          <w:sz w:val="20"/>
          <w:szCs w:val="20"/>
        </w:rPr>
        <w:t>приборов</w:t>
      </w:r>
      <w:r w:rsidR="000858EB" w:rsidRPr="002D10EE">
        <w:rPr>
          <w:rFonts w:ascii="GHEA Grapalat" w:hAnsi="GHEA Grapalat"/>
          <w:sz w:val="20"/>
          <w:szCs w:val="20"/>
        </w:rPr>
        <w:t xml:space="preserve"> и оборудования</w:t>
      </w:r>
      <w:r w:rsidR="009230C2" w:rsidRPr="002D10EE">
        <w:rPr>
          <w:rFonts w:ascii="GHEA Grapalat" w:hAnsi="GHEA Grapalat"/>
          <w:sz w:val="20"/>
          <w:szCs w:val="20"/>
        </w:rPr>
        <w:t>, определенных проектной документацией, приложенной к данному приглашению</w:t>
      </w:r>
      <w:r w:rsidR="002B05FA" w:rsidRPr="002D10EE">
        <w:rPr>
          <w:rFonts w:ascii="GHEA Grapalat" w:hAnsi="GHEA Grapalat"/>
          <w:sz w:val="20"/>
          <w:szCs w:val="20"/>
        </w:rPr>
        <w:t>.</w:t>
      </w:r>
      <w:r w:rsidR="002B05FA" w:rsidRPr="002D10EE">
        <w:rPr>
          <w:rFonts w:ascii="GHEA Grapalat" w:hAnsi="GHEA Grapalat"/>
          <w:sz w:val="20"/>
          <w:szCs w:val="20"/>
        </w:rPr>
        <w:footnoteReference w:customMarkFollows="1" w:id="11"/>
        <w:t>***</w:t>
      </w:r>
    </w:p>
    <w:p w:rsidR="00F855BB" w:rsidRPr="002D10EE" w:rsidRDefault="00F855BB" w:rsidP="00B46D58">
      <w:pPr>
        <w:tabs>
          <w:tab w:val="left" w:pos="7371"/>
        </w:tabs>
        <w:spacing w:after="160"/>
        <w:jc w:val="both"/>
        <w:rPr>
          <w:rFonts w:ascii="GHEA Grapalat" w:hAnsi="GHEA Grapalat"/>
          <w:sz w:val="20"/>
          <w:szCs w:val="20"/>
          <w:lang w:val="hy-AM"/>
        </w:rPr>
      </w:pPr>
    </w:p>
    <w:p w:rsidR="00F855BB" w:rsidRPr="002D10EE" w:rsidRDefault="00F855BB" w:rsidP="00B46D58">
      <w:pPr>
        <w:tabs>
          <w:tab w:val="left" w:pos="7371"/>
        </w:tabs>
        <w:spacing w:after="160"/>
        <w:jc w:val="both"/>
        <w:rPr>
          <w:rFonts w:ascii="GHEA Grapalat" w:hAnsi="GHEA Grapalat"/>
          <w:sz w:val="20"/>
          <w:szCs w:val="20"/>
          <w:lang w:val="hy-AM"/>
        </w:rPr>
      </w:pPr>
    </w:p>
    <w:p w:rsidR="006B3E56" w:rsidRPr="002D10EE" w:rsidRDefault="006B3E56" w:rsidP="00B46D58">
      <w:pPr>
        <w:tabs>
          <w:tab w:val="left" w:pos="7371"/>
        </w:tabs>
        <w:spacing w:after="160"/>
        <w:jc w:val="both"/>
        <w:rPr>
          <w:rFonts w:ascii="GHEA Grapalat" w:hAnsi="GHEA Grapalat"/>
          <w:sz w:val="20"/>
          <w:szCs w:val="20"/>
        </w:rPr>
      </w:pPr>
    </w:p>
    <w:p w:rsidR="006B3E56" w:rsidRPr="002D10EE" w:rsidRDefault="006B3E56" w:rsidP="00B46D58">
      <w:pPr>
        <w:tabs>
          <w:tab w:val="left" w:pos="7371"/>
        </w:tabs>
        <w:spacing w:after="160"/>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w:t>
      </w:r>
      <w:r w:rsidRPr="002D10EE">
        <w:rPr>
          <w:rFonts w:ascii="GHEA Grapalat" w:hAnsi="GHEA Grapalat"/>
          <w:sz w:val="20"/>
          <w:szCs w:val="20"/>
        </w:rPr>
        <w:tab/>
        <w:t>_____________________</w:t>
      </w:r>
    </w:p>
    <w:p w:rsidR="00374F4A" w:rsidRPr="002D10EE" w:rsidRDefault="00374F4A" w:rsidP="00053A85">
      <w:pPr>
        <w:tabs>
          <w:tab w:val="left" w:pos="7230"/>
        </w:tabs>
        <w:jc w:val="both"/>
        <w:rPr>
          <w:rFonts w:ascii="GHEA Grapalat" w:hAnsi="GHEA Grapalat"/>
          <w:sz w:val="16"/>
          <w:szCs w:val="16"/>
        </w:rPr>
      </w:pPr>
      <w:r w:rsidRPr="002D10EE">
        <w:rPr>
          <w:rFonts w:ascii="GHEA Grapalat" w:hAnsi="GHEA Grapalat"/>
          <w:sz w:val="16"/>
          <w:szCs w:val="16"/>
        </w:rPr>
        <w:t>наи</w:t>
      </w:r>
      <w:r w:rsidR="00053A85">
        <w:rPr>
          <w:rFonts w:ascii="GHEA Grapalat" w:hAnsi="GHEA Grapalat"/>
          <w:sz w:val="16"/>
          <w:szCs w:val="16"/>
        </w:rPr>
        <w:t>менование участника (должность,</w:t>
      </w:r>
      <w:r w:rsidRPr="002D10EE">
        <w:rPr>
          <w:rFonts w:ascii="GHEA Grapalat" w:hAnsi="GHEA Grapalat"/>
          <w:sz w:val="16"/>
          <w:szCs w:val="16"/>
        </w:rPr>
        <w:t>подпись)имя, фамилия руководителя)</w:t>
      </w:r>
    </w:p>
    <w:p w:rsidR="0094684E" w:rsidRPr="002D10EE" w:rsidRDefault="00B2572B" w:rsidP="00B46D58">
      <w:pPr>
        <w:widowControl w:val="0"/>
        <w:spacing w:after="160"/>
        <w:jc w:val="right"/>
        <w:rPr>
          <w:rFonts w:ascii="GHEA Grapalat" w:hAnsi="GHEA Grapalat"/>
          <w:b/>
          <w:sz w:val="20"/>
          <w:szCs w:val="20"/>
        </w:rPr>
      </w:pPr>
      <w:r w:rsidRPr="002D10EE">
        <w:rPr>
          <w:rFonts w:ascii="GHEA Grapalat" w:hAnsi="GHEA Grapalat"/>
          <w:sz w:val="20"/>
          <w:szCs w:val="20"/>
        </w:rPr>
        <w:t>М. П.</w:t>
      </w:r>
    </w:p>
    <w:p w:rsidR="00123294" w:rsidRPr="002D10EE" w:rsidRDefault="00123294" w:rsidP="00B46D58">
      <w:pPr>
        <w:rPr>
          <w:rFonts w:ascii="GHEA Grapalat" w:hAnsi="GHEA Grapalat"/>
          <w:b/>
          <w:sz w:val="20"/>
          <w:szCs w:val="20"/>
        </w:rPr>
      </w:pPr>
      <w:r w:rsidRPr="002D10EE">
        <w:rPr>
          <w:rFonts w:ascii="GHEA Grapalat" w:hAnsi="GHEA Grapalat"/>
          <w:b/>
          <w:sz w:val="20"/>
          <w:szCs w:val="20"/>
        </w:rPr>
        <w:br w:type="page"/>
      </w:r>
    </w:p>
    <w:p w:rsidR="00B048B2" w:rsidRPr="002D10EE" w:rsidRDefault="00B048B2" w:rsidP="00B46D58">
      <w:pPr>
        <w:rPr>
          <w:rFonts w:ascii="GHEA Grapalat" w:hAnsi="GHEA Grapalat"/>
          <w:b/>
          <w:sz w:val="20"/>
          <w:szCs w:val="20"/>
        </w:rPr>
      </w:pPr>
    </w:p>
    <w:p w:rsidR="00B2572B" w:rsidRPr="002D10EE" w:rsidRDefault="00B2572B" w:rsidP="00B46D58">
      <w:pPr>
        <w:pStyle w:val="BodyTextIndent3"/>
        <w:widowControl w:val="0"/>
        <w:spacing w:after="160" w:line="240" w:lineRule="auto"/>
        <w:ind w:firstLine="0"/>
        <w:jc w:val="right"/>
        <w:rPr>
          <w:rFonts w:ascii="GHEA Grapalat" w:hAnsi="GHEA Grapalat" w:cs="Arial"/>
          <w:b/>
        </w:rPr>
      </w:pPr>
      <w:r w:rsidRPr="002D10EE">
        <w:rPr>
          <w:rFonts w:ascii="GHEA Grapalat" w:hAnsi="GHEA Grapalat"/>
          <w:b/>
        </w:rPr>
        <w:t xml:space="preserve">Приложение № </w:t>
      </w:r>
      <w:r w:rsidR="00B048B2" w:rsidRPr="002D10EE">
        <w:rPr>
          <w:rFonts w:ascii="GHEA Grapalat" w:hAnsi="GHEA Grapalat"/>
          <w:b/>
        </w:rPr>
        <w:t>2</w:t>
      </w:r>
    </w:p>
    <w:p w:rsidR="00B2572B" w:rsidRPr="002D10EE" w:rsidRDefault="00B2572B" w:rsidP="00B46D58">
      <w:pPr>
        <w:pStyle w:val="BodyTextIndent3"/>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запросе катирорвок</w:t>
      </w:r>
      <w:r w:rsidR="005744FC" w:rsidRPr="002D10EE">
        <w:rPr>
          <w:rFonts w:ascii="GHEA Grapalat" w:hAnsi="GHEA Grapalat" w:cs="Arial"/>
          <w:b/>
        </w:rPr>
        <w:br/>
      </w:r>
      <w:r w:rsidRPr="002D10EE">
        <w:rPr>
          <w:rFonts w:ascii="GHEA Grapalat" w:hAnsi="GHEA Grapalat"/>
          <w:b/>
        </w:rPr>
        <w:t xml:space="preserve">под кодом </w:t>
      </w:r>
      <w:r w:rsidR="001D3D37" w:rsidRPr="002D10EE">
        <w:rPr>
          <w:rFonts w:ascii="GHEA Grapalat" w:hAnsi="GHEA Grapalat"/>
          <w:b/>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p>
    <w:p w:rsidR="00B2572B" w:rsidRPr="002D10EE" w:rsidRDefault="00B2572B" w:rsidP="00B46D58">
      <w:pPr>
        <w:widowControl w:val="0"/>
        <w:spacing w:after="120"/>
        <w:jc w:val="center"/>
        <w:rPr>
          <w:rFonts w:ascii="GHEA Grapalat" w:hAnsi="GHEA Grapalat"/>
          <w:sz w:val="20"/>
          <w:szCs w:val="20"/>
        </w:rPr>
      </w:pPr>
    </w:p>
    <w:p w:rsidR="00B2572B" w:rsidRPr="002D10EE" w:rsidRDefault="00B2572B" w:rsidP="00B46D58">
      <w:pPr>
        <w:widowControl w:val="0"/>
        <w:spacing w:after="120"/>
        <w:jc w:val="center"/>
        <w:rPr>
          <w:rFonts w:ascii="GHEA Grapalat" w:hAnsi="GHEA Grapalat"/>
          <w:b/>
          <w:sz w:val="20"/>
          <w:szCs w:val="20"/>
        </w:rPr>
      </w:pPr>
      <w:r w:rsidRPr="002D10EE">
        <w:rPr>
          <w:rFonts w:ascii="GHEA Grapalat" w:hAnsi="GHEA Grapalat"/>
          <w:b/>
          <w:sz w:val="20"/>
          <w:szCs w:val="20"/>
        </w:rPr>
        <w:t>ЦЕНОВОЕ ПРЕДЛОЖЕНИЕ</w:t>
      </w:r>
    </w:p>
    <w:p w:rsidR="00B2572B" w:rsidRPr="002D10EE" w:rsidRDefault="00B2572B" w:rsidP="00B46D58">
      <w:pPr>
        <w:widowControl w:val="0"/>
        <w:spacing w:after="120"/>
        <w:jc w:val="center"/>
        <w:rPr>
          <w:rFonts w:ascii="GHEA Grapalat" w:hAnsi="GHEA Grapalat"/>
          <w:sz w:val="20"/>
          <w:szCs w:val="20"/>
        </w:rPr>
      </w:pPr>
    </w:p>
    <w:p w:rsidR="005646FC" w:rsidRPr="002D10EE" w:rsidRDefault="00B2572B" w:rsidP="001D3D37">
      <w:pPr>
        <w:widowControl w:val="0"/>
        <w:jc w:val="both"/>
        <w:rPr>
          <w:rFonts w:ascii="GHEA Grapalat" w:hAnsi="GHEA Grapalat"/>
          <w:sz w:val="20"/>
          <w:szCs w:val="20"/>
        </w:rPr>
      </w:pPr>
      <w:r w:rsidRPr="002D10EE">
        <w:rPr>
          <w:rFonts w:ascii="GHEA Grapalat" w:hAnsi="GHEA Grapalat"/>
          <w:spacing w:val="-6"/>
          <w:sz w:val="20"/>
          <w:szCs w:val="20"/>
        </w:rPr>
        <w:t xml:space="preserve">Рассмотрев приглашение на </w:t>
      </w:r>
      <w:r w:rsidR="001D3D37" w:rsidRPr="002D10EE">
        <w:rPr>
          <w:rFonts w:ascii="GHEA Grapalat" w:hAnsi="GHEA Grapalat"/>
          <w:spacing w:val="-6"/>
          <w:sz w:val="20"/>
          <w:szCs w:val="20"/>
        </w:rPr>
        <w:t>запросе катировок</w:t>
      </w:r>
      <w:r w:rsidRPr="002D10EE">
        <w:rPr>
          <w:rFonts w:ascii="GHEA Grapalat" w:hAnsi="GHEA Grapalat"/>
          <w:spacing w:val="-6"/>
          <w:sz w:val="20"/>
          <w:szCs w:val="20"/>
        </w:rPr>
        <w:t xml:space="preserve"> под кодом </w:t>
      </w:r>
      <w:r w:rsidR="001D3D37" w:rsidRPr="002D10EE">
        <w:rPr>
          <w:rFonts w:ascii="GHEA Grapalat" w:hAnsi="GHEA Grapalat"/>
          <w:spacing w:val="-6"/>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487935">
        <w:rPr>
          <w:rFonts w:ascii="GHEA Grapalat" w:hAnsi="GHEA Grapalat"/>
          <w:i/>
          <w:lang w:val="af-ZA"/>
        </w:rPr>
        <w:t xml:space="preserve"> </w:t>
      </w:r>
      <w:r w:rsidR="005744FC" w:rsidRPr="002D10EE">
        <w:rPr>
          <w:rFonts w:ascii="GHEA Grapalat" w:hAnsi="GHEA Grapalat"/>
          <w:sz w:val="20"/>
          <w:szCs w:val="20"/>
        </w:rPr>
        <w:t xml:space="preserve">в </w:t>
      </w:r>
      <w:r w:rsidRPr="002D10EE">
        <w:rPr>
          <w:rFonts w:ascii="GHEA Grapalat" w:hAnsi="GHEA Grapalat"/>
          <w:sz w:val="20"/>
          <w:szCs w:val="20"/>
        </w:rPr>
        <w:t>том числе проект заключаемого договора___</w:t>
      </w:r>
      <w:r w:rsidR="005744FC" w:rsidRPr="002D10EE">
        <w:rPr>
          <w:rFonts w:ascii="GHEA Grapalat" w:hAnsi="GHEA Grapalat"/>
          <w:sz w:val="20"/>
          <w:szCs w:val="20"/>
        </w:rPr>
        <w:t>________________________</w:t>
      </w:r>
      <w:r w:rsidRPr="002D10EE">
        <w:rPr>
          <w:rFonts w:ascii="GHEA Grapalat" w:hAnsi="GHEA Grapalat"/>
          <w:sz w:val="20"/>
          <w:szCs w:val="20"/>
        </w:rPr>
        <w:t>____</w:t>
      </w:r>
      <w:r w:rsidR="00191D27" w:rsidRPr="002D10EE">
        <w:rPr>
          <w:rFonts w:ascii="GHEA Grapalat" w:hAnsi="GHEA Grapalat"/>
          <w:sz w:val="20"/>
          <w:szCs w:val="20"/>
        </w:rPr>
        <w:t>___</w:t>
      </w:r>
    </w:p>
    <w:p w:rsidR="005646FC" w:rsidRPr="002D10EE" w:rsidRDefault="005646FC" w:rsidP="001D3D37">
      <w:pPr>
        <w:widowControl w:val="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участника</w:t>
      </w:r>
    </w:p>
    <w:p w:rsidR="00B2572B" w:rsidRPr="002D10EE" w:rsidRDefault="00B2572B" w:rsidP="001D3D37">
      <w:pPr>
        <w:widowControl w:val="0"/>
        <w:jc w:val="both"/>
        <w:rPr>
          <w:rFonts w:ascii="GHEA Grapalat" w:hAnsi="GHEA Grapalat"/>
          <w:sz w:val="20"/>
          <w:szCs w:val="20"/>
        </w:rPr>
      </w:pPr>
      <w:r w:rsidRPr="002D10EE">
        <w:rPr>
          <w:rFonts w:ascii="GHEA Grapalat" w:hAnsi="GHEA Grapalat"/>
          <w:sz w:val="20"/>
          <w:szCs w:val="20"/>
        </w:rPr>
        <w:t>предлагаетвыполнить договор по нижеуказанным общим ценам:</w:t>
      </w:r>
    </w:p>
    <w:p w:rsidR="00B2572B" w:rsidRPr="002D10EE" w:rsidRDefault="005646FC" w:rsidP="00B46D58">
      <w:pPr>
        <w:widowControl w:val="0"/>
        <w:spacing w:after="160"/>
        <w:jc w:val="right"/>
        <w:rPr>
          <w:rFonts w:ascii="GHEA Grapalat" w:hAnsi="GHEA Grapalat"/>
          <w:sz w:val="18"/>
          <w:szCs w:val="18"/>
        </w:rPr>
      </w:pPr>
      <w:r w:rsidRPr="002D10EE">
        <w:rPr>
          <w:rFonts w:ascii="GHEA Grapalat" w:hAnsi="GHEA Grapalat"/>
          <w:sz w:val="18"/>
          <w:szCs w:val="18"/>
        </w:rPr>
        <w:t>д</w:t>
      </w:r>
      <w:r w:rsidR="00B2572B" w:rsidRPr="002D10EE">
        <w:rPr>
          <w:rFonts w:ascii="GHEA Grapalat" w:hAnsi="GHEA Grapalat"/>
          <w:sz w:val="18"/>
          <w:szCs w:val="18"/>
        </w:rPr>
        <w:t>рамов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2891"/>
        <w:gridCol w:w="2551"/>
        <w:gridCol w:w="1559"/>
        <w:gridCol w:w="1706"/>
      </w:tblGrid>
      <w:tr w:rsidR="006A7C27" w:rsidRPr="002D10EE"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lang w:val="en-US"/>
              </w:rPr>
            </w:pPr>
            <w:r w:rsidRPr="002D10EE">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Наименование</w:t>
            </w:r>
            <w:r w:rsidRPr="002D10EE">
              <w:rPr>
                <w:rFonts w:ascii="Courier New" w:hAnsi="Courier New" w:cs="Courier New"/>
                <w:b/>
                <w:sz w:val="20"/>
                <w:szCs w:val="20"/>
              </w:rPr>
              <w:t> </w:t>
            </w:r>
            <w:r w:rsidRPr="002D10EE">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sz w:val="20"/>
                <w:szCs w:val="20"/>
              </w:rPr>
            </w:pPr>
            <w:r w:rsidRPr="002D10EE">
              <w:rPr>
                <w:rFonts w:ascii="GHEA Grapalat" w:hAnsi="GHEA Grapalat"/>
                <w:b/>
                <w:sz w:val="20"/>
                <w:szCs w:val="20"/>
              </w:rPr>
              <w:t>Стоимость</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sz w:val="20"/>
                <w:szCs w:val="20"/>
              </w:rPr>
              <w:t>(совокупность себестоимости и прогнозируемой прибыли)</w:t>
            </w:r>
            <w:r w:rsidRPr="002D10E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2D10EE" w:rsidRDefault="006A7C27" w:rsidP="00B46D58">
            <w:pPr>
              <w:widowControl w:val="0"/>
              <w:jc w:val="center"/>
              <w:rPr>
                <w:rFonts w:ascii="GHEA Grapalat" w:hAnsi="GHEA Grapalat"/>
                <w:b/>
                <w:sz w:val="20"/>
                <w:szCs w:val="20"/>
                <w:lang w:val="en-US"/>
              </w:rPr>
            </w:pPr>
            <w:r w:rsidRPr="002D10EE">
              <w:rPr>
                <w:rFonts w:ascii="GHEA Grapalat" w:hAnsi="GHEA Grapalat"/>
                <w:b/>
                <w:sz w:val="20"/>
                <w:szCs w:val="20"/>
              </w:rPr>
              <w:t>НДС</w:t>
            </w:r>
            <w:r w:rsidRPr="002D10EE">
              <w:rPr>
                <w:rStyle w:val="FootnoteReference"/>
                <w:rFonts w:ascii="GHEA Grapalat" w:hAnsi="GHEA Grapalat"/>
                <w:b/>
                <w:sz w:val="20"/>
                <w:szCs w:val="20"/>
              </w:rPr>
              <w:footnoteReference w:customMarkFollows="1" w:id="12"/>
              <w:t>**</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Общая цена</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r>
      <w:tr w:rsidR="006A7C27" w:rsidRPr="002D10EE"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i/>
                <w:sz w:val="20"/>
                <w:szCs w:val="20"/>
              </w:rPr>
            </w:pPr>
            <w:r w:rsidRPr="002D10E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autoSpaceDE w:val="0"/>
              <w:autoSpaceDN w:val="0"/>
              <w:adjustRightInd w:val="0"/>
              <w:jc w:val="center"/>
              <w:rPr>
                <w:rFonts w:ascii="GHEA Grapalat" w:hAnsi="GHEA Grapalat"/>
                <w:i/>
                <w:sz w:val="20"/>
                <w:szCs w:val="20"/>
                <w:lang w:val="en-US"/>
              </w:rPr>
            </w:pPr>
            <w:r w:rsidRPr="002D10EE">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6A7C27">
            <w:pPr>
              <w:widowControl w:val="0"/>
              <w:jc w:val="center"/>
              <w:rPr>
                <w:rFonts w:ascii="GHEA Grapalat" w:hAnsi="GHEA Grapalat"/>
                <w:i/>
                <w:sz w:val="20"/>
                <w:szCs w:val="20"/>
              </w:rPr>
            </w:pPr>
            <w:r w:rsidRPr="002D10EE">
              <w:rPr>
                <w:rFonts w:ascii="GHEA Grapalat" w:hAnsi="GHEA Grapalat"/>
                <w:b/>
                <w:i/>
                <w:sz w:val="20"/>
                <w:szCs w:val="20"/>
                <w:lang w:val="en-US"/>
              </w:rPr>
              <w:t>5</w:t>
            </w:r>
            <w:r w:rsidRPr="002D10EE">
              <w:rPr>
                <w:rFonts w:ascii="GHEA Grapalat" w:hAnsi="GHEA Grapalat"/>
                <w:b/>
                <w:i/>
                <w:sz w:val="20"/>
                <w:szCs w:val="20"/>
              </w:rPr>
              <w:t>=3+4</w:t>
            </w:r>
          </w:p>
        </w:tc>
      </w:tr>
      <w:tr w:rsidR="006A7C27" w:rsidRPr="002D10EE"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jc w:val="center"/>
              <w:rPr>
                <w:rFonts w:ascii="GHEA Grapalat" w:hAnsi="GHEA Grapalat"/>
                <w:b/>
                <w:bCs/>
                <w:sz w:val="20"/>
                <w:szCs w:val="20"/>
              </w:rPr>
            </w:pPr>
            <w:r w:rsidRPr="005F1B18">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487935" w:rsidRDefault="00487935" w:rsidP="00487935">
            <w:pPr>
              <w:widowControl w:val="0"/>
              <w:rPr>
                <w:rFonts w:ascii="GHEA Grapalat" w:hAnsi="GHEA Grapalat"/>
                <w:sz w:val="20"/>
                <w:szCs w:val="20"/>
              </w:rPr>
            </w:pPr>
            <w:r w:rsidRPr="00487935">
              <w:rPr>
                <w:rFonts w:ascii="GHEA Grapalat" w:hAnsi="GHEA Grapalat"/>
                <w:u w:val="single"/>
              </w:rPr>
              <w:t>Строительство очистных сооружений для нужд поселка ПС</w:t>
            </w:r>
            <w:r>
              <w:rPr>
                <w:rFonts w:ascii="GHEA Grapalat" w:hAnsi="GHEA Grapalat"/>
                <w:u w:val="single"/>
              </w:rPr>
              <w:t xml:space="preserve"> </w:t>
            </w:r>
            <w:r>
              <w:rPr>
                <w:rFonts w:ascii="GHEA Grapalat" w:hAnsi="GHEA Grapalat"/>
                <w:u w:val="single"/>
                <w:lang w:val="en-US"/>
              </w:rPr>
              <w:t>celo</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r>
    </w:tbl>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374F4A" w:rsidRPr="002D10EE" w:rsidRDefault="00374F4A" w:rsidP="00B46D58">
      <w:pPr>
        <w:widowControl w:val="0"/>
        <w:tabs>
          <w:tab w:val="left" w:pos="6804"/>
        </w:tabs>
        <w:jc w:val="center"/>
        <w:rPr>
          <w:rFonts w:ascii="GHEA Grapalat" w:hAnsi="GHEA Grapalat"/>
          <w:sz w:val="20"/>
          <w:szCs w:val="20"/>
        </w:rPr>
      </w:pPr>
      <w:r w:rsidRPr="002D10EE">
        <w:rPr>
          <w:rFonts w:ascii="GHEA Grapalat" w:hAnsi="GHEA Grapalat"/>
          <w:sz w:val="20"/>
          <w:szCs w:val="20"/>
        </w:rPr>
        <w:t>_________________________________________________</w:t>
      </w:r>
      <w:r w:rsidRPr="002D10EE">
        <w:rPr>
          <w:rFonts w:ascii="GHEA Grapalat" w:hAnsi="GHEA Grapalat"/>
          <w:sz w:val="20"/>
          <w:szCs w:val="20"/>
        </w:rPr>
        <w:tab/>
        <w:t>_________________</w:t>
      </w:r>
    </w:p>
    <w:p w:rsidR="00374F4A" w:rsidRPr="002D10EE" w:rsidRDefault="00374F4A" w:rsidP="00B46D58">
      <w:pPr>
        <w:widowControl w:val="0"/>
        <w:tabs>
          <w:tab w:val="left" w:pos="7513"/>
        </w:tabs>
        <w:spacing w:after="160"/>
        <w:jc w:val="both"/>
        <w:rPr>
          <w:rFonts w:ascii="GHEA Grapalat" w:hAnsi="GHEA Grapalat" w:cs="Arial"/>
          <w:sz w:val="16"/>
          <w:szCs w:val="16"/>
        </w:rPr>
      </w:pPr>
      <w:r w:rsidRPr="002D10EE">
        <w:rPr>
          <w:rFonts w:ascii="GHEA Grapalat" w:hAnsi="GHEA Grapalat"/>
          <w:sz w:val="16"/>
          <w:szCs w:val="16"/>
        </w:rPr>
        <w:t>наименование участника (должность, имя, фамилия руководителя</w:t>
      </w:r>
      <w:r w:rsidR="00335DAA" w:rsidRPr="002D10EE">
        <w:rPr>
          <w:rFonts w:ascii="GHEA Grapalat" w:hAnsi="GHEA Grapalat"/>
          <w:sz w:val="16"/>
          <w:szCs w:val="16"/>
        </w:rPr>
        <w:t>)</w:t>
      </w:r>
      <w:r w:rsidRPr="002D10EE">
        <w:rPr>
          <w:rFonts w:ascii="GHEA Grapalat" w:hAnsi="GHEA Grapalat"/>
          <w:sz w:val="16"/>
          <w:szCs w:val="16"/>
        </w:rPr>
        <w:tab/>
        <w:t>подпись</w:t>
      </w:r>
    </w:p>
    <w:p w:rsidR="00DC619D" w:rsidRPr="002D10EE" w:rsidRDefault="00DC619D" w:rsidP="00B46D58">
      <w:pPr>
        <w:widowControl w:val="0"/>
        <w:spacing w:after="160"/>
        <w:jc w:val="both"/>
        <w:rPr>
          <w:rFonts w:ascii="GHEA Grapalat" w:hAnsi="GHEA Grapalat"/>
          <w:sz w:val="16"/>
          <w:szCs w:val="16"/>
          <w:lang w:val="es-ES"/>
        </w:rPr>
      </w:pPr>
    </w:p>
    <w:p w:rsidR="00B2572B" w:rsidRPr="002D10EE" w:rsidRDefault="00B2572B" w:rsidP="00B46D58">
      <w:pPr>
        <w:widowControl w:val="0"/>
        <w:spacing w:after="160"/>
        <w:jc w:val="right"/>
        <w:rPr>
          <w:rFonts w:ascii="GHEA Grapalat" w:hAnsi="GHEA Grapalat"/>
          <w:sz w:val="16"/>
          <w:szCs w:val="16"/>
        </w:rPr>
      </w:pPr>
      <w:r w:rsidRPr="002D10EE">
        <w:rPr>
          <w:rFonts w:ascii="GHEA Grapalat" w:hAnsi="GHEA Grapalat"/>
          <w:sz w:val="16"/>
          <w:szCs w:val="16"/>
        </w:rPr>
        <w:t>М. П.</w:t>
      </w:r>
    </w:p>
    <w:p w:rsidR="00B217BB" w:rsidRPr="002D10EE" w:rsidRDefault="00B217BB" w:rsidP="00B46D58">
      <w:pPr>
        <w:rPr>
          <w:rFonts w:ascii="GHEA Grapalat" w:hAnsi="GHEA Grapalat"/>
          <w:b/>
          <w:sz w:val="20"/>
          <w:szCs w:val="20"/>
        </w:rPr>
      </w:pPr>
      <w:r w:rsidRPr="002D10EE">
        <w:rPr>
          <w:rFonts w:ascii="GHEA Grapalat" w:hAnsi="GHEA Grapalat"/>
          <w:b/>
          <w:sz w:val="20"/>
          <w:szCs w:val="20"/>
        </w:rPr>
        <w:br w:type="page"/>
      </w:r>
    </w:p>
    <w:p w:rsidR="008F7CEF" w:rsidRPr="005C7409" w:rsidRDefault="008F7CEF" w:rsidP="005F1B18">
      <w:pPr>
        <w:widowControl w:val="0"/>
        <w:jc w:val="center"/>
        <w:rPr>
          <w:rFonts w:ascii="GHEA Grapalat" w:hAnsi="GHEA Grapalat"/>
          <w:b/>
          <w:sz w:val="20"/>
          <w:szCs w:val="20"/>
        </w:rPr>
      </w:pPr>
    </w:p>
    <w:p w:rsidR="001005B0" w:rsidRPr="002D10EE" w:rsidRDefault="007B3F5F" w:rsidP="00C75EF2">
      <w:pPr>
        <w:widowControl w:val="0"/>
        <w:jc w:val="right"/>
        <w:rPr>
          <w:rFonts w:ascii="GHEA Grapalat" w:hAnsi="GHEA Grapalat"/>
          <w:b/>
          <w:sz w:val="20"/>
          <w:szCs w:val="20"/>
        </w:rPr>
      </w:pPr>
      <w:r w:rsidRPr="002D10EE">
        <w:rPr>
          <w:rFonts w:ascii="GHEA Grapalat" w:hAnsi="GHEA Grapalat"/>
          <w:b/>
          <w:sz w:val="20"/>
          <w:szCs w:val="20"/>
        </w:rPr>
        <w:t>Приложение № 4</w:t>
      </w:r>
    </w:p>
    <w:p w:rsidR="002A4554" w:rsidRPr="002D10EE" w:rsidRDefault="007B3F5F" w:rsidP="00C75EF2">
      <w:pPr>
        <w:widowControl w:val="0"/>
        <w:jc w:val="right"/>
        <w:rPr>
          <w:rFonts w:ascii="GHEA Grapalat" w:hAnsi="GHEA Grapalat"/>
        </w:rPr>
      </w:pPr>
      <w:r w:rsidRPr="002D10EE">
        <w:rPr>
          <w:rFonts w:ascii="GHEA Grapalat" w:hAnsi="GHEA Grapalat"/>
          <w:b/>
          <w:sz w:val="20"/>
          <w:szCs w:val="20"/>
        </w:rPr>
        <w:t xml:space="preserve">к Приглашению на </w:t>
      </w:r>
      <w:r w:rsidR="001D3D37" w:rsidRPr="002D10EE">
        <w:rPr>
          <w:rFonts w:ascii="GHEA Grapalat" w:hAnsi="GHEA Grapalat"/>
          <w:b/>
          <w:sz w:val="20"/>
          <w:szCs w:val="20"/>
        </w:rPr>
        <w:t>запросе катировок</w:t>
      </w:r>
      <w:r w:rsidRPr="002D10EE">
        <w:rPr>
          <w:rFonts w:ascii="GHEA Grapalat" w:hAnsi="GHEA Grapalat" w:cs="Arial"/>
          <w:b/>
          <w:sz w:val="20"/>
          <w:szCs w:val="20"/>
        </w:rPr>
        <w:br/>
      </w:r>
      <w:r w:rsidRPr="002D10EE">
        <w:rPr>
          <w:rFonts w:ascii="GHEA Grapalat" w:hAnsi="GHEA Grapalat"/>
          <w:b/>
          <w:sz w:val="20"/>
          <w:szCs w:val="20"/>
        </w:rPr>
        <w:t xml:space="preserve">под кодом </w:t>
      </w:r>
      <w:r w:rsidR="001D3D37" w:rsidRPr="002D10EE">
        <w:rPr>
          <w:rFonts w:ascii="GHEA Grapalat" w:hAnsi="GHEA Grapalat"/>
          <w:b/>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1D3D37" w:rsidRPr="002D10EE">
        <w:rPr>
          <w:rFonts w:ascii="GHEA Grapalat" w:hAnsi="GHEA Grapalat"/>
          <w:b/>
          <w:sz w:val="20"/>
          <w:szCs w:val="20"/>
        </w:rPr>
        <w:t>"</w:t>
      </w:r>
    </w:p>
    <w:p w:rsidR="0016001A" w:rsidRPr="002D10EE" w:rsidRDefault="0016001A" w:rsidP="00C75EF2">
      <w:pPr>
        <w:pStyle w:val="BodyTextIndent3"/>
        <w:widowControl w:val="0"/>
        <w:spacing w:line="240" w:lineRule="auto"/>
        <w:ind w:firstLine="0"/>
        <w:jc w:val="center"/>
        <w:rPr>
          <w:rFonts w:ascii="GHEA Grapalat" w:hAnsi="GHEA Grapalat"/>
          <w:b/>
          <w:lang w:val="hy-AM"/>
        </w:rPr>
      </w:pPr>
      <w:r w:rsidRPr="002D10EE">
        <w:rPr>
          <w:rFonts w:ascii="GHEA Grapalat" w:hAnsi="GHEA Grapalat"/>
          <w:b/>
        </w:rPr>
        <w:t xml:space="preserve">ГАРАНТИЯ </w:t>
      </w:r>
      <w:r w:rsidRPr="002D10EE">
        <w:rPr>
          <w:rFonts w:ascii="GHEA Grapalat" w:hAnsi="GHEA Grapalat"/>
          <w:b/>
          <w:lang w:val="en-US"/>
        </w:rPr>
        <w:t>N</w:t>
      </w:r>
      <w:r w:rsidRPr="002D10EE">
        <w:rPr>
          <w:rFonts w:ascii="GHEA Grapalat" w:hAnsi="GHEA Grapalat"/>
          <w:b/>
          <w:lang w:val="hy-AM"/>
        </w:rPr>
        <w:t>________</w:t>
      </w:r>
    </w:p>
    <w:p w:rsidR="007B3F5F" w:rsidRPr="002D10EE" w:rsidRDefault="0016001A" w:rsidP="00C75EF2">
      <w:pPr>
        <w:widowControl w:val="0"/>
        <w:ind w:right="565"/>
        <w:jc w:val="center"/>
        <w:rPr>
          <w:rFonts w:ascii="GHEA Grapalat" w:hAnsi="GHEA Grapalat"/>
          <w:b/>
          <w:sz w:val="20"/>
          <w:szCs w:val="20"/>
        </w:rPr>
      </w:pPr>
      <w:r w:rsidRPr="002D10EE">
        <w:rPr>
          <w:rFonts w:ascii="GHEA Grapalat" w:hAnsi="GHEA Grapalat"/>
          <w:b/>
          <w:sz w:val="20"/>
          <w:szCs w:val="20"/>
        </w:rPr>
        <w:t>(обеспечение квалификации)</w:t>
      </w:r>
    </w:p>
    <w:p w:rsidR="007B3F5F" w:rsidRPr="002D10EE"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001D3D37" w:rsidRPr="002D10EE">
        <w:rPr>
          <w:rStyle w:val="Strong"/>
          <w:rFonts w:ascii="GHEA Grapalat" w:hAnsi="GHEA Grapalat"/>
          <w:sz w:val="20"/>
          <w:szCs w:val="20"/>
          <w:u w:val="single"/>
        </w:rPr>
        <w:t>-------</w:t>
      </w:r>
    </w:p>
    <w:p w:rsidR="007B3F5F" w:rsidRPr="002D10EE" w:rsidRDefault="007B3F5F" w:rsidP="007B3F5F">
      <w:pPr>
        <w:pStyle w:val="NormalWeb"/>
        <w:shd w:val="clear" w:color="auto" w:fill="FFFFFF"/>
        <w:spacing w:before="0" w:beforeAutospacing="0" w:after="0" w:afterAutospacing="0"/>
        <w:rPr>
          <w:rStyle w:val="Strong"/>
          <w:rFonts w:ascii="GHEA Grapalat" w:hAnsi="GHEA Grapalat"/>
          <w:b w:val="0"/>
          <w:sz w:val="16"/>
          <w:szCs w:val="16"/>
        </w:rPr>
      </w:pPr>
      <w:r w:rsidRPr="002D10EE">
        <w:rPr>
          <w:rStyle w:val="Strong"/>
          <w:rFonts w:ascii="GHEA Grapalat" w:hAnsi="GHEA Grapalat"/>
          <w:b w:val="0"/>
          <w:sz w:val="20"/>
          <w:szCs w:val="20"/>
          <w:lang w:val="hy-AM"/>
        </w:rPr>
        <w:tab/>
      </w:r>
      <w:r w:rsidRPr="002D10EE">
        <w:rPr>
          <w:rStyle w:val="Strong"/>
          <w:rFonts w:ascii="GHEA Grapalat" w:hAnsi="GHEA Grapalat"/>
          <w:b w:val="0"/>
          <w:sz w:val="16"/>
          <w:szCs w:val="16"/>
        </w:rPr>
        <w:t xml:space="preserve">    номер заключаемого договора</w:t>
      </w:r>
    </w:p>
    <w:p w:rsidR="007B3F5F" w:rsidRPr="002D10EE" w:rsidRDefault="007B3F5F" w:rsidP="007B3F5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10EE">
        <w:rPr>
          <w:rFonts w:ascii="GHEA Grapalat" w:eastAsiaTheme="minorHAnsi" w:hAnsi="GHEA Grapalat" w:cstheme="minorBidi"/>
          <w:sz w:val="20"/>
          <w:szCs w:val="20"/>
        </w:rPr>
        <w:t xml:space="preserve">  заключаемым</w:t>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(далее-принципал ) в результате  </w:t>
      </w:r>
    </w:p>
    <w:p w:rsidR="007B3F5F" w:rsidRPr="00C75EF2" w:rsidRDefault="007B3F5F" w:rsidP="00C75EF2">
      <w:pPr>
        <w:pStyle w:val="NormalWeb"/>
        <w:shd w:val="clear" w:color="auto" w:fill="FFFFFF"/>
        <w:spacing w:before="0" w:beforeAutospacing="0" w:after="0" w:afterAutospacing="0"/>
        <w:rPr>
          <w:rFonts w:ascii="GHEA Grapalat" w:hAnsi="GHEA Grapalat" w:cs="Sylfaen"/>
          <w:b/>
          <w:sz w:val="16"/>
          <w:szCs w:val="16"/>
          <w:vertAlign w:val="superscript"/>
          <w:lang w:val="hy-AM"/>
        </w:rPr>
      </w:pPr>
      <w:r w:rsidRPr="002D10EE">
        <w:rPr>
          <w:rStyle w:val="Strong"/>
          <w:rFonts w:ascii="GHEA Grapalat" w:hAnsi="GHEA Grapalat"/>
          <w:b w:val="0"/>
          <w:sz w:val="16"/>
          <w:szCs w:val="16"/>
        </w:rPr>
        <w:t xml:space="preserve">                                  наименование отобранного участника</w:t>
      </w:r>
      <w:r w:rsidRPr="002D10EE">
        <w:rPr>
          <w:rStyle w:val="Strong"/>
          <w:rFonts w:ascii="GHEA Grapalat" w:hAnsi="GHEA Grapalat"/>
          <w:b w:val="0"/>
          <w:sz w:val="16"/>
          <w:szCs w:val="16"/>
          <w:lang w:val="hy-AM"/>
        </w:rPr>
        <w:tab/>
      </w:r>
      <w:r w:rsidRPr="002D10EE">
        <w:rPr>
          <w:rStyle w:val="Strong"/>
          <w:rFonts w:ascii="GHEA Grapalat" w:hAnsi="GHEA Grapalat"/>
          <w:sz w:val="20"/>
          <w:szCs w:val="20"/>
          <w:lang w:val="hy-AM"/>
        </w:rPr>
        <w:tab/>
      </w:r>
    </w:p>
    <w:p w:rsidR="007B3F5F" w:rsidRPr="002D10E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организованной </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(далее-бенефициар) </w:t>
      </w:r>
    </w:p>
    <w:p w:rsidR="007B3F5F" w:rsidRPr="002D10EE" w:rsidRDefault="007B3F5F" w:rsidP="007B3F5F">
      <w:pPr>
        <w:pStyle w:val="NormalWeb"/>
        <w:shd w:val="clear" w:color="auto" w:fill="FFFFFF"/>
        <w:spacing w:before="0" w:beforeAutospacing="0" w:after="0" w:afterAutospacing="0"/>
        <w:rPr>
          <w:rFonts w:ascii="GHEA Grapalat" w:eastAsiaTheme="minorHAnsi" w:hAnsi="GHEA Grapalat" w:cstheme="minorBidi"/>
          <w:b/>
          <w:sz w:val="16"/>
          <w:szCs w:val="16"/>
        </w:rPr>
      </w:pPr>
      <w:r w:rsidRPr="002D10EE">
        <w:rPr>
          <w:rStyle w:val="Strong"/>
          <w:rFonts w:ascii="GHEA Grapalat" w:hAnsi="GHEA Grapalat"/>
          <w:b w:val="0"/>
          <w:sz w:val="16"/>
          <w:szCs w:val="16"/>
        </w:rPr>
        <w:t>наименование заказчика</w:t>
      </w:r>
    </w:p>
    <w:p w:rsidR="007B3F5F" w:rsidRPr="002D10E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eastAsiaTheme="minorHAnsi" w:hAnsi="GHEA Grapalat" w:cstheme="minorBidi"/>
          <w:sz w:val="20"/>
          <w:szCs w:val="20"/>
        </w:rPr>
        <w:t>процедуры  закупок под кодом ____________________.</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код процедуры</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7B3F5F" w:rsidRPr="00C75EF2"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наименование банка выдающего гарантию</w:t>
      </w:r>
    </w:p>
    <w:p w:rsidR="007B3F5F" w:rsidRPr="002D10EE" w:rsidRDefault="007B3F5F" w:rsidP="001D3D37">
      <w:pPr>
        <w:pStyle w:val="NormalWeb"/>
        <w:shd w:val="clear" w:color="auto" w:fill="FFFFFF"/>
        <w:spacing w:before="0" w:beforeAutospacing="0" w:after="0" w:afterAutospacing="0"/>
        <w:jc w:val="right"/>
        <w:rPr>
          <w:rFonts w:ascii="GHEA Grapalat" w:eastAsiaTheme="minorHAnsi" w:hAnsi="GHEA Grapalat" w:cstheme="minorBidi"/>
          <w:sz w:val="16"/>
          <w:szCs w:val="16"/>
        </w:rPr>
      </w:pPr>
      <w:r w:rsidRPr="002D10E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2D10EE">
        <w:rPr>
          <w:rFonts w:ascii="GHEA Grapalat" w:eastAsiaTheme="minorHAnsi" w:hAnsi="GHEA Grapalat" w:cstheme="minorBidi"/>
          <w:sz w:val="16"/>
          <w:szCs w:val="16"/>
        </w:rPr>
        <w:t xml:space="preserve">(далее-сумма      </w:t>
      </w:r>
      <w:r w:rsidRPr="002D10EE">
        <w:rPr>
          <w:rFonts w:ascii="GHEA Grapalat" w:eastAsiaTheme="minorHAnsi" w:hAnsi="GHEA Grapalat" w:cstheme="minorBidi"/>
          <w:sz w:val="16"/>
          <w:szCs w:val="16"/>
        </w:rPr>
        <w:t xml:space="preserve"> сумма в цифрах и прописью         </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2D10EE" w:rsidRDefault="007B3F5F" w:rsidP="001D3D3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Выплата производится посредством перечисления на рас</w:t>
      </w:r>
      <w:r w:rsidR="001D3D37" w:rsidRPr="002D10EE">
        <w:rPr>
          <w:rFonts w:ascii="GHEA Grapalat" w:eastAsiaTheme="minorHAnsi" w:hAnsi="GHEA Grapalat" w:cstheme="minorBidi"/>
          <w:sz w:val="20"/>
          <w:szCs w:val="20"/>
        </w:rPr>
        <w:t>четный счет___________________</w:t>
      </w:r>
      <w:r w:rsidRPr="002D10EE">
        <w:rPr>
          <w:rFonts w:ascii="GHEA Grapalat" w:eastAsiaTheme="minorHAnsi" w:hAnsi="GHEA Grapalat" w:cstheme="minorBidi"/>
          <w:sz w:val="20"/>
          <w:szCs w:val="20"/>
        </w:rPr>
        <w:t>бенефициара.</w:t>
      </w:r>
    </w:p>
    <w:p w:rsidR="007B3F5F" w:rsidRPr="002D10E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расчетный счет</w:t>
      </w:r>
    </w:p>
    <w:p w:rsidR="007B3F5F" w:rsidRPr="002D10EE" w:rsidRDefault="007B3F5F" w:rsidP="00C75EF2">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2D10EE">
        <w:rPr>
          <w:rStyle w:val="Strong"/>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7B3F5F" w:rsidRPr="002D10EE" w:rsidRDefault="007B3F5F" w:rsidP="001D3D3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2D10EE" w:rsidRDefault="007B3F5F" w:rsidP="001D3D37">
      <w:pPr>
        <w:pStyle w:val="NormalWeb"/>
        <w:shd w:val="clear" w:color="auto" w:fill="FFFFFF"/>
        <w:contextualSpacing/>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p>
    <w:p w:rsidR="00E30341" w:rsidRPr="002D10EE" w:rsidRDefault="00E30341" w:rsidP="001D3D37">
      <w:pPr>
        <w:pStyle w:val="NormalWeb"/>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номер заключаемогодоговара</w:t>
      </w:r>
    </w:p>
    <w:p w:rsidR="007B3F5F" w:rsidRPr="00C75EF2" w:rsidRDefault="00E30341" w:rsidP="00C75EF2">
      <w:pPr>
        <w:pStyle w:val="NormalWeb"/>
        <w:shd w:val="clear" w:color="auto" w:fill="FFFFFF"/>
        <w:contextualSpacing/>
        <w:jc w:val="both"/>
        <w:rPr>
          <w:rStyle w:val="Strong"/>
          <w:rFonts w:ascii="GHEA Grapalat" w:eastAsiaTheme="minorHAnsi" w:hAnsi="GHEA Grapalat" w:cstheme="minorBidi"/>
          <w:b w:val="0"/>
          <w:bCs w:val="0"/>
          <w:sz w:val="20"/>
          <w:szCs w:val="20"/>
        </w:rPr>
      </w:pPr>
      <w:r w:rsidRPr="002D10EE">
        <w:rPr>
          <w:rFonts w:ascii="GHEA Grapalat" w:eastAsiaTheme="minorHAnsi" w:hAnsi="GHEA Grapalat" w:cstheme="minorBidi"/>
          <w:sz w:val="20"/>
          <w:szCs w:val="20"/>
        </w:rPr>
        <w:t xml:space="preserve">заключенного между бенефициаром и принципалом, до </w:t>
      </w:r>
      <w:r w:rsidR="007B3F5F" w:rsidRPr="002D10EE">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2D10EE">
        <w:rPr>
          <w:rFonts w:ascii="GHEA Grapalat" w:eastAsiaTheme="minorHAnsi" w:hAnsi="GHEA Grapalat" w:cstheme="minorBidi"/>
          <w:sz w:val="20"/>
          <w:szCs w:val="20"/>
        </w:rPr>
        <w:t>,</w:t>
      </w:r>
      <w:r w:rsidR="007B3F5F" w:rsidRPr="002D10EE">
        <w:rPr>
          <w:rFonts w:ascii="GHEA Grapalat" w:eastAsiaTheme="minorHAnsi" w:hAnsi="GHEA Grapalat" w:cstheme="minorBidi"/>
          <w:sz w:val="20"/>
          <w:szCs w:val="20"/>
        </w:rPr>
        <w:t xml:space="preserve"> включительно. </w:t>
      </w:r>
    </w:p>
    <w:p w:rsidR="00717E6E" w:rsidRPr="002D10EE" w:rsidRDefault="007B3F5F" w:rsidP="00C75EF2">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2D10EE" w:rsidRDefault="007B3F5F" w:rsidP="00E62D43">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1) копии заключенного договора N_____________________, включая </w:t>
      </w:r>
    </w:p>
    <w:p w:rsidR="007B3F5F" w:rsidRPr="002D10EE" w:rsidRDefault="007B3F5F" w:rsidP="007B3F5F">
      <w:pPr>
        <w:pStyle w:val="NormalWeb"/>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номер заключаемогодоговара</w:t>
      </w:r>
    </w:p>
    <w:p w:rsidR="007B3F5F" w:rsidRPr="002D10EE" w:rsidRDefault="007B3F5F" w:rsidP="00C75EF2">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2D10EE">
          <w:rPr>
            <w:rStyle w:val="Hyperlink"/>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8.Лицо, выдающее гарантию, отклоняет требование бенефициара, если:</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2D10EE" w:rsidRDefault="007B3F5F" w:rsidP="00E62D43">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2D10EE" w:rsidRDefault="007B3F5F" w:rsidP="00E62D43">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D10EE" w:rsidRDefault="007B3F5F" w:rsidP="00E62D43">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2D10EE" w:rsidRDefault="007B3F5F" w:rsidP="00E62D4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Default="00C75EF2" w:rsidP="007B3F5F">
      <w:pPr>
        <w:pStyle w:val="NormalWeb"/>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NormalWeb"/>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E62D43">
      <w:pPr>
        <w:pStyle w:val="NormalWeb"/>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rPr>
        <w:t>число, месяц, год</w:t>
      </w:r>
    </w:p>
    <w:p w:rsidR="007723F7" w:rsidRPr="002D10EE" w:rsidRDefault="007723F7" w:rsidP="00E62D43">
      <w:pPr>
        <w:widowControl w:val="0"/>
        <w:spacing w:after="160"/>
        <w:jc w:val="center"/>
        <w:rPr>
          <w:rFonts w:ascii="GHEA Grapalat" w:hAnsi="GHEA Grapalat"/>
          <w:i/>
          <w:sz w:val="20"/>
          <w:szCs w:val="20"/>
        </w:rPr>
      </w:pPr>
    </w:p>
    <w:p w:rsidR="00C75EF2" w:rsidRDefault="00C75EF2" w:rsidP="00B90C0A">
      <w:pPr>
        <w:widowControl w:val="0"/>
        <w:spacing w:after="160"/>
        <w:jc w:val="right"/>
        <w:rPr>
          <w:rFonts w:ascii="GHEA Grapalat" w:hAnsi="GHEA Grapalat"/>
          <w:b/>
          <w:sz w:val="20"/>
          <w:szCs w:val="20"/>
        </w:rPr>
      </w:pPr>
    </w:p>
    <w:p w:rsidR="00A21DA8" w:rsidRPr="005C7409" w:rsidRDefault="00A21DA8" w:rsidP="00C75EF2">
      <w:pPr>
        <w:pStyle w:val="NormalWeb"/>
        <w:shd w:val="clear" w:color="auto" w:fill="FFFFFF"/>
        <w:spacing w:before="0" w:beforeAutospacing="0" w:after="0" w:afterAutospacing="0"/>
        <w:jc w:val="both"/>
        <w:rPr>
          <w:ins w:id="2" w:author="Vardan" w:date="2020-06-03T18:36:00Z"/>
          <w:rFonts w:ascii="GHEA Grapalat" w:hAnsi="GHEA Grapalat"/>
          <w:sz w:val="20"/>
          <w:szCs w:val="20"/>
        </w:rPr>
      </w:pPr>
    </w:p>
    <w:p w:rsidR="003D2FE2" w:rsidRPr="00C75EF2" w:rsidRDefault="003D2FE2" w:rsidP="00E62D43">
      <w:pPr>
        <w:widowControl w:val="0"/>
        <w:jc w:val="right"/>
        <w:rPr>
          <w:rFonts w:ascii="GHEA Grapalat" w:hAnsi="GHEA Grapalat" w:cs="GHEA Grapalat"/>
          <w:b/>
          <w:i/>
          <w:sz w:val="20"/>
          <w:szCs w:val="20"/>
        </w:rPr>
      </w:pPr>
      <w:r w:rsidRPr="00C75EF2">
        <w:rPr>
          <w:rFonts w:ascii="GHEA Grapalat" w:hAnsi="GHEA Grapalat"/>
          <w:b/>
          <w:i/>
          <w:sz w:val="20"/>
          <w:szCs w:val="20"/>
        </w:rPr>
        <w:t>Приложение № 4.</w:t>
      </w:r>
      <w:r w:rsidR="00A15BEC" w:rsidRPr="00C75EF2">
        <w:rPr>
          <w:rFonts w:ascii="GHEA Grapalat" w:hAnsi="GHEA Grapalat"/>
          <w:b/>
          <w:i/>
          <w:sz w:val="20"/>
          <w:szCs w:val="20"/>
        </w:rPr>
        <w:t>2</w:t>
      </w:r>
    </w:p>
    <w:p w:rsidR="00E62D43" w:rsidRPr="002D10EE" w:rsidRDefault="003D2FE2" w:rsidP="00E62D43">
      <w:pPr>
        <w:widowControl w:val="0"/>
        <w:jc w:val="right"/>
        <w:rPr>
          <w:rFonts w:ascii="GHEA Grapalat" w:hAnsi="GHEA Grapalat"/>
          <w:i/>
          <w:sz w:val="20"/>
          <w:szCs w:val="20"/>
        </w:rPr>
      </w:pPr>
      <w:r w:rsidRPr="002D10EE">
        <w:rPr>
          <w:rFonts w:ascii="GHEA Grapalat" w:hAnsi="GHEA Grapalat"/>
          <w:i/>
          <w:sz w:val="20"/>
          <w:szCs w:val="20"/>
        </w:rPr>
        <w:t xml:space="preserve">к Приглашению на </w:t>
      </w:r>
      <w:r w:rsidR="00E62D43" w:rsidRPr="002D10EE">
        <w:rPr>
          <w:rFonts w:ascii="GHEA Grapalat" w:hAnsi="GHEA Grapalat"/>
          <w:i/>
          <w:sz w:val="20"/>
          <w:szCs w:val="20"/>
        </w:rPr>
        <w:t>запросе катировок</w:t>
      </w:r>
    </w:p>
    <w:p w:rsidR="003D2FE2" w:rsidRPr="00C75EF2" w:rsidRDefault="003D2FE2" w:rsidP="00E62D43">
      <w:pPr>
        <w:widowControl w:val="0"/>
        <w:jc w:val="right"/>
        <w:rPr>
          <w:rFonts w:ascii="GHEA Grapalat" w:hAnsi="GHEA Grapalat"/>
          <w:b/>
          <w:sz w:val="20"/>
          <w:szCs w:val="20"/>
        </w:rPr>
      </w:pPr>
      <w:r w:rsidRPr="002D10EE">
        <w:rPr>
          <w:rFonts w:ascii="GHEA Grapalat" w:hAnsi="GHEA Grapalat"/>
          <w:i/>
          <w:sz w:val="20"/>
          <w:szCs w:val="20"/>
        </w:rPr>
        <w:t xml:space="preserve">под кодом </w:t>
      </w:r>
      <w:r w:rsidR="00E62D43" w:rsidRPr="002D10EE">
        <w:rPr>
          <w:rFonts w:ascii="GHEA Grapalat" w:hAnsi="GHEA Grapalat"/>
          <w:i/>
          <w:sz w:val="20"/>
          <w:szCs w:val="20"/>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E62D43" w:rsidRPr="00C75EF2">
        <w:rPr>
          <w:rFonts w:ascii="GHEA Grapalat" w:hAnsi="GHEA Grapalat"/>
          <w:b/>
          <w:i/>
          <w:sz w:val="20"/>
          <w:szCs w:val="20"/>
        </w:rPr>
        <w:t>"</w:t>
      </w:r>
    </w:p>
    <w:p w:rsidR="00E62D43" w:rsidRPr="002D10EE" w:rsidRDefault="00E62D43" w:rsidP="003D2FE2">
      <w:pPr>
        <w:widowControl w:val="0"/>
        <w:spacing w:after="160"/>
        <w:jc w:val="center"/>
        <w:rPr>
          <w:rFonts w:ascii="GHEA Grapalat" w:hAnsi="GHEA Grapalat"/>
          <w:b/>
          <w:sz w:val="20"/>
          <w:szCs w:val="20"/>
        </w:rPr>
      </w:pP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D10EE" w:rsidTr="00B932B8">
        <w:tc>
          <w:tcPr>
            <w:tcW w:w="4786" w:type="dxa"/>
          </w:tcPr>
          <w:p w:rsidR="003D2FE2" w:rsidRPr="002D10EE" w:rsidRDefault="00E62D43" w:rsidP="00E4122D">
            <w:pPr>
              <w:widowControl w:val="0"/>
              <w:spacing w:after="160"/>
              <w:rPr>
                <w:rFonts w:ascii="GHEA Grapalat" w:hAnsi="GHEA Grapalat" w:cs="GHEA Grapalat"/>
                <w:b/>
                <w:sz w:val="20"/>
                <w:szCs w:val="20"/>
                <w:lang w:val="en-US"/>
              </w:rPr>
            </w:pPr>
            <w:r w:rsidRPr="002D10EE">
              <w:rPr>
                <w:rFonts w:ascii="GHEA Grapalat" w:hAnsi="GHEA Grapalat"/>
                <w:sz w:val="20"/>
                <w:szCs w:val="20"/>
              </w:rPr>
              <w:t xml:space="preserve">О </w:t>
            </w:r>
            <w:r w:rsidR="00E4122D">
              <w:rPr>
                <w:rFonts w:ascii="GHEA Grapalat" w:hAnsi="GHEA Grapalat"/>
                <w:sz w:val="20"/>
                <w:szCs w:val="20"/>
                <w:lang w:val="en-US"/>
              </w:rPr>
              <w:t>Таперакан</w:t>
            </w:r>
          </w:p>
        </w:tc>
        <w:tc>
          <w:tcPr>
            <w:tcW w:w="4500" w:type="dxa"/>
          </w:tcPr>
          <w:p w:rsidR="003D2FE2" w:rsidRPr="002D10EE" w:rsidRDefault="003D2FE2" w:rsidP="00B932B8">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FootnoteReference"/>
                <w:rFonts w:ascii="GHEA Grapalat" w:hAnsi="GHEA Grapalat"/>
                <w:sz w:val="20"/>
                <w:szCs w:val="20"/>
              </w:rPr>
              <w:footnoteReference w:customMarkFollows="1" w:id="13"/>
              <w:t>**</w:t>
            </w:r>
          </w:p>
        </w:tc>
      </w:tr>
    </w:tbl>
    <w:p w:rsidR="003D2FE2" w:rsidRPr="002D10EE" w:rsidRDefault="003D2FE2" w:rsidP="003D2FE2">
      <w:pPr>
        <w:widowControl w:val="0"/>
        <w:spacing w:after="160"/>
        <w:rPr>
          <w:rFonts w:ascii="GHEA Grapalat" w:hAnsi="GHEA Grapalat" w:cs="GHEA Grapalat"/>
          <w:b/>
          <w:sz w:val="20"/>
          <w:szCs w:val="20"/>
        </w:rPr>
      </w:pPr>
    </w:p>
    <w:p w:rsidR="003D2FE2" w:rsidRPr="002D10EE" w:rsidRDefault="003D2FE2" w:rsidP="003D2FE2">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3D2FE2" w:rsidRPr="002D10EE" w:rsidRDefault="003D2FE2" w:rsidP="003D2FE2">
      <w:pPr>
        <w:widowControl w:val="0"/>
        <w:spacing w:after="16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3D2FE2" w:rsidRPr="002D10EE" w:rsidRDefault="003D2FE2" w:rsidP="003D2FE2">
      <w:pPr>
        <w:widowControl w:val="0"/>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3D2FE2" w:rsidRPr="002D10EE" w:rsidRDefault="003D2FE2" w:rsidP="003D2FE2">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D10EE" w:rsidRDefault="003D2FE2" w:rsidP="003D2FE2">
      <w:pPr>
        <w:widowControl w:val="0"/>
        <w:spacing w:after="160"/>
        <w:jc w:val="both"/>
        <w:rPr>
          <w:rFonts w:ascii="GHEA Grapalat" w:hAnsi="GHEA Grapalat" w:cs="GHEA Grapalat"/>
          <w:sz w:val="20"/>
          <w:szCs w:val="20"/>
        </w:rPr>
      </w:pP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3D2FE2" w:rsidRPr="002D10EE" w:rsidRDefault="003D2FE2" w:rsidP="003D2FE2">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организованной ___________________ *(далее — Заказчик) </w:t>
      </w:r>
    </w:p>
    <w:p w:rsidR="003D2FE2" w:rsidRPr="002D10EE" w:rsidRDefault="003D2FE2" w:rsidP="003D2FE2">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3D2FE2" w:rsidRPr="002D10EE" w:rsidRDefault="003D2FE2" w:rsidP="003D2FE2">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1.2.</w:t>
      </w:r>
      <w:r w:rsidRPr="002D10EE">
        <w:rPr>
          <w:rFonts w:ascii="GHEA Grapalat" w:hAnsi="GHEA Grapalat"/>
          <w:sz w:val="20"/>
          <w:szCs w:val="20"/>
        </w:rPr>
        <w:tab/>
      </w:r>
      <w:r w:rsidRPr="002D10EE">
        <w:rPr>
          <w:rFonts w:ascii="GHEA Grapalat" w:hAnsi="GHEA Grapalat" w:cs="GHEA Grapalat"/>
          <w:sz w:val="20"/>
          <w:szCs w:val="20"/>
        </w:rPr>
        <w:t xml:space="preserve">В качестве участника, </w:t>
      </w:r>
      <w:r w:rsidRPr="002D10EE">
        <w:rPr>
          <w:rFonts w:ascii="GHEA Grapalat" w:hAnsi="GHEA Grapalat" w:cs="GHEA Grapalat"/>
          <w:sz w:val="20"/>
          <w:szCs w:val="20"/>
          <w:lang w:val="hy-AM"/>
        </w:rPr>
        <w:t>օ</w:t>
      </w:r>
      <w:r w:rsidRPr="002D10EE">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D10EE">
        <w:rPr>
          <w:rFonts w:ascii="GHEA Grapalat" w:hAnsi="GHEA Grapalat" w:cs="GHEA Grapalat"/>
          <w:sz w:val="20"/>
          <w:szCs w:val="20"/>
          <w:lang w:val="en-US"/>
        </w:rPr>
        <w:t>K</w:t>
      </w:r>
      <w:r w:rsidRPr="002D10EE">
        <w:rPr>
          <w:rFonts w:ascii="GHEA Grapalat" w:hAnsi="GHEA Grapalat" w:cs="GHEA Grapalat"/>
          <w:sz w:val="20"/>
          <w:szCs w:val="20"/>
        </w:rPr>
        <w:t>омпания</w:t>
      </w:r>
      <w:r w:rsidRPr="002D10E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безотзывно соглашается, что: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1.4.</w:t>
      </w:r>
      <w:r w:rsidRPr="002D10E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D10EE">
        <w:rPr>
          <w:rFonts w:ascii="Courier New" w:hAnsi="Courier New" w:cs="Courier New"/>
          <w:sz w:val="20"/>
          <w:szCs w:val="20"/>
          <w:lang w:val="en-US"/>
        </w:rPr>
        <w:t> </w:t>
      </w:r>
      <w:r w:rsidRPr="002D10EE">
        <w:rPr>
          <w:rFonts w:ascii="GHEA Grapalat" w:hAnsi="GHEA Grapalat"/>
          <w:sz w:val="20"/>
          <w:szCs w:val="20"/>
        </w:rPr>
        <w:t xml:space="preserve">Банк-плательщик оригиналы настоящего Соглашения о неустойке и прилагаемого </w:t>
      </w:r>
      <w:r w:rsidRPr="002D10EE">
        <w:rPr>
          <w:rFonts w:ascii="GHEA Grapalat" w:hAnsi="GHEA Grapalat"/>
          <w:sz w:val="20"/>
          <w:szCs w:val="20"/>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Заказчик может представить вБанк-плательщик иные дополнительные документы.</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1.6.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r w:rsidRPr="002D10EE">
        <w:rPr>
          <w:rFonts w:ascii="GHEA Grapalat" w:hAnsi="GHEA Grapalat"/>
          <w:sz w:val="20"/>
          <w:szCs w:val="20"/>
        </w:rPr>
        <w:t>Требовании. Банк не обязан проверять факты нарушения Компанией условий договора.</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1.7.</w:t>
      </w:r>
      <w:r w:rsidRPr="002D10E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62D43"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2.1.</w:t>
      </w:r>
      <w:r w:rsidRPr="002D10E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2D10EE">
        <w:rPr>
          <w:rFonts w:ascii="GHEA Grapalat" w:hAnsi="GHEA Grapalat"/>
          <w:sz w:val="20"/>
          <w:szCs w:val="20"/>
          <w:lang w:val="hy-AM"/>
        </w:rPr>
        <w:t>двадцатого</w:t>
      </w:r>
      <w:r w:rsidRPr="002D10EE">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w:t>
      </w:r>
      <w:r w:rsidRPr="002D10EE">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2.2.1.</w:t>
      </w:r>
      <w:r w:rsidRPr="002D10E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2D10EE" w:rsidDel="00A13215"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2.2.2.</w:t>
      </w:r>
      <w:r w:rsidRPr="002D10EE">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2.3.</w:t>
      </w:r>
      <w:r w:rsidRPr="002D10EE">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D10EE" w:rsidRDefault="006B30BA" w:rsidP="002849A6">
      <w:pPr>
        <w:widowControl w:val="0"/>
        <w:spacing w:after="160"/>
        <w:jc w:val="center"/>
        <w:rPr>
          <w:rFonts w:ascii="GHEA Grapalat" w:hAnsi="GHEA Grapalat"/>
          <w:b/>
          <w:sz w:val="20"/>
          <w:szCs w:val="20"/>
        </w:rPr>
      </w:pPr>
    </w:p>
    <w:p w:rsidR="002849A6" w:rsidRPr="002D10EE" w:rsidRDefault="002849A6" w:rsidP="002849A6">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C75EF2"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копании</w:t>
      </w:r>
    </w:p>
    <w:p w:rsidR="002849A6" w:rsidRPr="002D10EE" w:rsidRDefault="002849A6" w:rsidP="002849A6">
      <w:pPr>
        <w:widowControl w:val="0"/>
        <w:spacing w:after="160"/>
        <w:ind w:right="4250"/>
        <w:jc w:val="center"/>
        <w:rPr>
          <w:rFonts w:ascii="GHEA Grapalat" w:hAnsi="GHEA Grapalat"/>
          <w:sz w:val="20"/>
          <w:szCs w:val="20"/>
        </w:rPr>
      </w:pPr>
      <w:r w:rsidRPr="002D10EE">
        <w:rPr>
          <w:rFonts w:ascii="GHEA Grapalat" w:hAnsi="GHEA Grapalat"/>
          <w:sz w:val="20"/>
          <w:szCs w:val="20"/>
        </w:rPr>
        <w:t>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985A25" w:rsidRPr="002D10EE" w:rsidRDefault="00985A25"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jc w:val="right"/>
        <w:rPr>
          <w:rFonts w:ascii="GHEA Grapalat" w:hAnsi="GHEA Grapalat"/>
          <w:sz w:val="20"/>
          <w:szCs w:val="20"/>
        </w:rPr>
      </w:pPr>
    </w:p>
    <w:p w:rsidR="002849A6" w:rsidRPr="002D10EE" w:rsidRDefault="002849A6" w:rsidP="002849A6">
      <w:pPr>
        <w:widowControl w:val="0"/>
        <w:spacing w:after="160"/>
        <w:jc w:val="right"/>
        <w:rPr>
          <w:rFonts w:ascii="GHEA Grapalat" w:hAnsi="GHEA Grapalat"/>
          <w:sz w:val="20"/>
          <w:szCs w:val="20"/>
        </w:rPr>
      </w:pPr>
      <w:r w:rsidRPr="002D10EE">
        <w:rPr>
          <w:rFonts w:ascii="GHEA Grapalat" w:hAnsi="GHEA Grapalat"/>
          <w:sz w:val="20"/>
          <w:szCs w:val="20"/>
        </w:rPr>
        <w:t>М. П.</w:t>
      </w:r>
    </w:p>
    <w:p w:rsidR="002849A6" w:rsidRPr="002D10EE" w:rsidRDefault="002849A6" w:rsidP="002849A6">
      <w:pPr>
        <w:widowControl w:val="0"/>
        <w:spacing w:after="160"/>
        <w:jc w:val="both"/>
        <w:rPr>
          <w:rFonts w:ascii="GHEA Grapalat" w:hAnsi="GHEA Grapalat"/>
          <w:b/>
          <w:sz w:val="20"/>
          <w:szCs w:val="20"/>
        </w:rPr>
      </w:pPr>
      <w:r w:rsidRPr="002D10EE">
        <w:rPr>
          <w:rFonts w:ascii="GHEA Grapalat" w:hAnsi="GHEA Grapalat"/>
          <w:sz w:val="20"/>
          <w:szCs w:val="20"/>
        </w:rPr>
        <w:t>День/месяц/год</w:t>
      </w: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C75EF2" w:rsidRDefault="002849A6" w:rsidP="00C75EF2">
      <w:pPr>
        <w:widowControl w:val="0"/>
        <w:tabs>
          <w:tab w:val="left" w:pos="1134"/>
        </w:tabs>
        <w:spacing w:after="160"/>
        <w:jc w:val="both"/>
        <w:rPr>
          <w:rFonts w:ascii="GHEA Grapalat" w:hAnsi="GHEA Grapalat"/>
          <w:sz w:val="20"/>
          <w:szCs w:val="20"/>
        </w:rPr>
      </w:pPr>
    </w:p>
    <w:tbl>
      <w:tblPr>
        <w:tblpPr w:leftFromText="180" w:rightFromText="180" w:vertAnchor="page" w:horzAnchor="margin" w:tblpXSpec="center" w:tblpY="2693"/>
        <w:tblW w:w="10980" w:type="dxa"/>
        <w:tblLook w:val="0000"/>
      </w:tblPr>
      <w:tblGrid>
        <w:gridCol w:w="5616"/>
        <w:gridCol w:w="5364"/>
      </w:tblGrid>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402"/>
              </w:tabs>
              <w:spacing w:after="160"/>
              <w:rPr>
                <w:rFonts w:ascii="GHEA Grapalat" w:hAnsi="GHEA Grapalat" w:cs="Sylfaen"/>
                <w:b/>
                <w:bCs/>
                <w:sz w:val="20"/>
                <w:szCs w:val="20"/>
                <w:lang w:val="en-US"/>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2849A6" w:rsidRPr="002D10EE" w:rsidTr="00E62D43">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2849A6"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t>Наименование, или имя, фамилия плательщика (Компания:</w:t>
            </w:r>
          </w:p>
        </w:tc>
      </w:tr>
      <w:tr w:rsidR="002849A6" w:rsidRPr="002D10EE" w:rsidTr="00E62D43">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2849A6" w:rsidRPr="002D10EE" w:rsidTr="00E62D43">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2849A6" w:rsidRPr="002D10EE" w:rsidTr="00E62D43">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2849A6" w:rsidRPr="002D10EE" w:rsidTr="00E62D43">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487935">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Наименование, или имя, фамилия бенефициара:</w:t>
            </w:r>
          </w:p>
        </w:tc>
      </w:tr>
      <w:tr w:rsidR="002849A6" w:rsidRPr="002D10EE" w:rsidTr="00E62D43">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E4122D" w:rsidRDefault="002849A6" w:rsidP="00A10C2D">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УНН бенефициара:</w:t>
            </w:r>
            <w:r w:rsidR="00E62D43" w:rsidRPr="005F1B18">
              <w:rPr>
                <w:rFonts w:ascii="GHEA Grapalat" w:hAnsi="GHEA Grapalat"/>
                <w:sz w:val="20"/>
                <w:szCs w:val="20"/>
              </w:rPr>
              <w:t xml:space="preserve">  0</w:t>
            </w:r>
            <w:r w:rsidR="00053A85">
              <w:rPr>
                <w:rFonts w:ascii="GHEA Grapalat" w:hAnsi="GHEA Grapalat"/>
                <w:sz w:val="20"/>
                <w:szCs w:val="20"/>
              </w:rPr>
              <w:t>4</w:t>
            </w:r>
            <w:r w:rsidR="00E4122D">
              <w:rPr>
                <w:rFonts w:ascii="GHEA Grapalat" w:hAnsi="GHEA Grapalat"/>
                <w:sz w:val="20"/>
                <w:szCs w:val="20"/>
                <w:lang w:val="en-US"/>
              </w:rPr>
              <w:t>101055</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Обслуживающая бенефициара Финансовая организация (банк):</w:t>
            </w:r>
            <w:r w:rsidR="00E62D43" w:rsidRPr="005F1B18">
              <w:rPr>
                <w:rFonts w:ascii="GHEA Grapalat" w:hAnsi="GHEA Grapalat"/>
                <w:sz w:val="20"/>
                <w:szCs w:val="20"/>
              </w:rPr>
              <w:t xml:space="preserve">Операционний отдел МФ РА </w:t>
            </w:r>
          </w:p>
        </w:tc>
      </w:tr>
      <w:tr w:rsidR="002849A6" w:rsidRPr="002D10EE" w:rsidTr="00E62D43">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E4122D" w:rsidRDefault="002849A6" w:rsidP="00487935">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Номер счета бенефициара (сч.№)</w:t>
            </w:r>
            <w:r w:rsidR="00E62D43" w:rsidRPr="005F1B18">
              <w:rPr>
                <w:rFonts w:ascii="GHEA Grapalat" w:hAnsi="GHEA Grapalat"/>
                <w:sz w:val="20"/>
                <w:szCs w:val="20"/>
              </w:rPr>
              <w:t xml:space="preserve"> </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14.</w:t>
            </w:r>
            <w:r w:rsidRPr="002D10EE">
              <w:rPr>
                <w:rFonts w:ascii="GHEA Grapalat" w:hAnsi="GHEA Grapalat"/>
                <w:sz w:val="20"/>
                <w:szCs w:val="20"/>
              </w:rPr>
              <w:tab/>
              <w:t>Сумма (цифрами и прописью):</w:t>
            </w:r>
          </w:p>
        </w:tc>
      </w:tr>
      <w:tr w:rsidR="002849A6" w:rsidRPr="002D10EE" w:rsidTr="00C75EF2">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2849A6" w:rsidRPr="002D10EE" w:rsidTr="00E62D43">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2849A6"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2D10EE" w:rsidRDefault="002849A6" w:rsidP="00B229B3">
            <w:pPr>
              <w:widowControl w:val="0"/>
              <w:tabs>
                <w:tab w:val="left" w:pos="855"/>
              </w:tabs>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62D43" w:rsidRPr="002D10EE">
              <w:rPr>
                <w:rFonts w:ascii="GHEA Grapalat" w:hAnsi="GHEA Grapalat"/>
                <w:sz w:val="20"/>
                <w:szCs w:val="20"/>
              </w:rPr>
              <w:t xml:space="preserve">     "</w:t>
            </w:r>
            <w:r w:rsidR="00053A85" w:rsidRPr="00C75EF2">
              <w:rPr>
                <w:rFonts w:ascii="GHEA Grapalat" w:hAnsi="GHEA Grapalat"/>
                <w:b/>
                <w:i/>
                <w:sz w:val="20"/>
                <w:szCs w:val="20"/>
              </w:rPr>
              <w:t xml:space="preserve"> </w:t>
            </w:r>
            <w:r w:rsidR="00487935">
              <w:rPr>
                <w:rFonts w:ascii="GHEA Grapalat" w:hAnsi="GHEA Grapalat"/>
                <w:i/>
                <w:lang w:val="af-ZA"/>
              </w:rPr>
              <w:t xml:space="preserve"> AMPSH</w:t>
            </w:r>
            <w:r w:rsidR="00487935" w:rsidRPr="00E6597C">
              <w:rPr>
                <w:rFonts w:ascii="GHEA Grapalat" w:hAnsi="GHEA Grapalat"/>
                <w:i/>
                <w:lang w:val="af-ZA"/>
              </w:rPr>
              <w:t>-GHASHDB - 20/1</w:t>
            </w:r>
          </w:p>
        </w:tc>
      </w:tr>
      <w:tr w:rsidR="002849A6" w:rsidRPr="002D10EE" w:rsidTr="00E62D43">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2849A6" w:rsidRPr="002D10EE" w:rsidTr="00E62D43">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2849A6" w:rsidRPr="002D10EE" w:rsidTr="00C75EF2">
        <w:trPr>
          <w:trHeight w:val="2572"/>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851"/>
              </w:tabs>
              <w:spacing w:after="160"/>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C75EF2">
            <w:pPr>
              <w:widowControl w:val="0"/>
              <w:tabs>
                <w:tab w:val="left" w:pos="4545"/>
              </w:tabs>
              <w:spacing w:after="160"/>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2849A6" w:rsidRPr="002D10EE" w:rsidRDefault="002849A6" w:rsidP="00E62D43">
            <w:pPr>
              <w:widowControl w:val="0"/>
              <w:tabs>
                <w:tab w:val="left" w:pos="905"/>
              </w:tabs>
              <w:spacing w:after="160"/>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jc w:val="right"/>
              <w:rPr>
                <w:rFonts w:ascii="GHEA Grapalat" w:hAnsi="GHEA Grapalat" w:cs="Tahoma"/>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tabs>
                <w:tab w:val="left" w:pos="4539"/>
              </w:tabs>
              <w:spacing w:after="160"/>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2849A6"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Arial"/>
                <w:sz w:val="20"/>
                <w:szCs w:val="20"/>
              </w:rPr>
            </w:pPr>
          </w:p>
        </w:tc>
      </w:tr>
      <w:tr w:rsidR="002849A6" w:rsidRPr="002D10EE" w:rsidTr="00C75EF2">
        <w:trPr>
          <w:trHeight w:val="437"/>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4678"/>
              </w:tabs>
              <w:spacing w:after="160"/>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2D10EE" w:rsidRDefault="002849A6" w:rsidP="00E62D43">
            <w:pPr>
              <w:widowControl w:val="0"/>
              <w:tabs>
                <w:tab w:val="left" w:pos="4554"/>
              </w:tabs>
              <w:spacing w:after="160"/>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23.вДата исполнения: "___" ___ 20___г.</w:t>
            </w:r>
          </w:p>
        </w:tc>
      </w:tr>
    </w:tbl>
    <w:p w:rsidR="00C3421C" w:rsidRPr="002D10EE" w:rsidRDefault="00C3421C" w:rsidP="00E62D43">
      <w:pPr>
        <w:widowControl w:val="0"/>
        <w:spacing w:after="160"/>
        <w:rPr>
          <w:rFonts w:ascii="GHEA Grapalat" w:hAnsi="GHEA Grapalat" w:cs="Sylfaen"/>
          <w:sz w:val="20"/>
          <w:szCs w:val="20"/>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3421C" w:rsidRPr="002D10EE" w:rsidRDefault="00C3421C" w:rsidP="00C3421C">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D10EE" w:rsidRDefault="00C3421C" w:rsidP="00C3421C">
      <w:pPr>
        <w:rPr>
          <w:rFonts w:ascii="GHEA Grapalat" w:hAnsi="GHEA Grapalat" w:cs="Sylfaen"/>
          <w:sz w:val="20"/>
          <w:szCs w:val="20"/>
        </w:rPr>
      </w:pPr>
    </w:p>
    <w:p w:rsidR="00C3421C" w:rsidRPr="002D10EE" w:rsidRDefault="00C3421C" w:rsidP="00C3421C">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sz w:val="20"/>
                <w:szCs w:val="20"/>
              </w:rPr>
            </w:pPr>
            <w:r w:rsidRPr="002D10EE">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заполняющая реквизит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2D10EE">
              <w:rPr>
                <w:rFonts w:ascii="GHEA Grapalat" w:hAnsi="GHEA Grapalat"/>
                <w:sz w:val="20"/>
                <w:szCs w:val="20"/>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w:t>
            </w:r>
            <w:r w:rsidRPr="002D10EE">
              <w:rPr>
                <w:rFonts w:ascii="GHEA Grapalat" w:hAnsi="GHEA Grapalat"/>
                <w:sz w:val="20"/>
                <w:szCs w:val="20"/>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Del="0010680B"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w:t>
            </w:r>
            <w:r w:rsidRPr="002D10EE">
              <w:rPr>
                <w:rFonts w:ascii="GHEA Grapalat" w:hAnsi="GHEA Grapalat"/>
                <w:sz w:val="20"/>
                <w:szCs w:val="20"/>
              </w:rPr>
              <w:lastRenderedPageBreak/>
              <w:t>документов, которые должны быть предоставлены плательщику (банку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штамп </w:t>
            </w:r>
            <w:r w:rsidRPr="002D10EE">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FF3DE9"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bl>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235549" w:rsidRPr="002D10EE" w:rsidRDefault="00235549" w:rsidP="00235549">
      <w:pPr>
        <w:widowControl w:val="0"/>
        <w:spacing w:after="160"/>
        <w:jc w:val="right"/>
        <w:rPr>
          <w:rFonts w:ascii="GHEA Grapalat" w:hAnsi="GHEA Grapalat" w:cs="Arial"/>
          <w:b/>
          <w:sz w:val="20"/>
          <w:szCs w:val="20"/>
        </w:rPr>
      </w:pPr>
      <w:r w:rsidRPr="002D10EE">
        <w:rPr>
          <w:rFonts w:ascii="GHEA Grapalat" w:hAnsi="GHEA Grapalat"/>
          <w:b/>
          <w:sz w:val="20"/>
          <w:szCs w:val="20"/>
        </w:rPr>
        <w:lastRenderedPageBreak/>
        <w:t>Приложение № 5</w:t>
      </w:r>
    </w:p>
    <w:p w:rsidR="001005B0" w:rsidRPr="002D10EE" w:rsidRDefault="00235549" w:rsidP="00E62D43">
      <w:pPr>
        <w:pStyle w:val="BodyTextIndent3"/>
        <w:widowControl w:val="0"/>
        <w:spacing w:after="160" w:line="240" w:lineRule="auto"/>
        <w:ind w:firstLine="0"/>
        <w:jc w:val="right"/>
        <w:rPr>
          <w:rFonts w:ascii="GHEA Grapalat" w:hAnsi="GHEA Grapalat"/>
          <w:b/>
        </w:rPr>
      </w:pPr>
      <w:r w:rsidRPr="002D10EE">
        <w:rPr>
          <w:rFonts w:ascii="GHEA Grapalat" w:hAnsi="GHEA Grapalat"/>
          <w:b/>
        </w:rPr>
        <w:t xml:space="preserve">к Приглашению на </w:t>
      </w:r>
      <w:r w:rsidR="00E62D43" w:rsidRPr="002D10EE">
        <w:rPr>
          <w:rFonts w:ascii="GHEA Grapalat" w:hAnsi="GHEA Grapalat"/>
          <w:b/>
        </w:rPr>
        <w:t>запросе катировок</w:t>
      </w:r>
      <w:r w:rsidRPr="002D10EE">
        <w:rPr>
          <w:rFonts w:ascii="GHEA Grapalat" w:hAnsi="GHEA Grapalat" w:cs="Arial"/>
          <w:b/>
        </w:rPr>
        <w:br/>
      </w:r>
      <w:r w:rsidRPr="002D10EE">
        <w:rPr>
          <w:rFonts w:ascii="GHEA Grapalat" w:hAnsi="GHEA Grapalat"/>
          <w:b/>
        </w:rPr>
        <w:t xml:space="preserve">под кодом </w:t>
      </w:r>
      <w:r w:rsidR="00E62D43" w:rsidRPr="002D10EE">
        <w:rPr>
          <w:rFonts w:ascii="GHEA Grapalat" w:hAnsi="GHEA Grapalat"/>
          <w:b/>
        </w:rPr>
        <w:t>"</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E62D43" w:rsidRPr="002D10EE">
        <w:rPr>
          <w:rFonts w:ascii="GHEA Grapalat" w:hAnsi="GHEA Grapalat"/>
          <w:b/>
        </w:rPr>
        <w:t>"</w:t>
      </w:r>
    </w:p>
    <w:p w:rsidR="0075061D" w:rsidRPr="002D10EE" w:rsidRDefault="0075061D" w:rsidP="0075061D">
      <w:pPr>
        <w:pStyle w:val="BodyTextIndent3"/>
        <w:widowControl w:val="0"/>
        <w:spacing w:after="160" w:line="240" w:lineRule="auto"/>
        <w:ind w:firstLine="0"/>
        <w:jc w:val="center"/>
        <w:rPr>
          <w:rFonts w:ascii="GHEA Grapalat" w:hAnsi="GHEA Grapalat"/>
          <w:lang w:val="hy-AM"/>
        </w:rPr>
      </w:pPr>
      <w:r w:rsidRPr="002D10EE">
        <w:rPr>
          <w:rFonts w:ascii="GHEA Grapalat" w:hAnsi="GHEA Grapalat"/>
        </w:rPr>
        <w:t xml:space="preserve">ГАРАНТИЯ </w:t>
      </w:r>
      <w:r w:rsidRPr="002D10EE">
        <w:rPr>
          <w:rFonts w:ascii="GHEA Grapalat" w:hAnsi="GHEA Grapalat"/>
          <w:lang w:val="en-US"/>
        </w:rPr>
        <w:t>N</w:t>
      </w:r>
      <w:r w:rsidRPr="002D10EE">
        <w:rPr>
          <w:rFonts w:ascii="GHEA Grapalat" w:hAnsi="GHEA Grapalat"/>
          <w:lang w:val="hy-AM"/>
        </w:rPr>
        <w:t>________</w:t>
      </w:r>
    </w:p>
    <w:p w:rsidR="0075061D" w:rsidRPr="002D10EE" w:rsidRDefault="0075061D" w:rsidP="0075061D">
      <w:pPr>
        <w:widowControl w:val="0"/>
        <w:spacing w:after="160"/>
        <w:ind w:right="565"/>
        <w:jc w:val="center"/>
        <w:rPr>
          <w:rFonts w:ascii="GHEA Grapalat" w:hAnsi="GHEA Grapalat"/>
          <w:b/>
          <w:sz w:val="20"/>
          <w:szCs w:val="20"/>
        </w:rPr>
      </w:pPr>
      <w:r w:rsidRPr="002D10EE">
        <w:rPr>
          <w:rFonts w:ascii="GHEA Grapalat" w:hAnsi="GHEA Grapalat"/>
          <w:b/>
          <w:sz w:val="20"/>
          <w:szCs w:val="20"/>
        </w:rPr>
        <w:t>(обеспечение договора)</w:t>
      </w:r>
    </w:p>
    <w:p w:rsidR="005B3A59" w:rsidRPr="002D10E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Style w:val="Strong"/>
          <w:rFonts w:ascii="GHEA Grapalat" w:hAnsi="GHEA Grapalat"/>
          <w:sz w:val="20"/>
          <w:szCs w:val="20"/>
          <w:u w:val="single"/>
          <w:lang w:val="hy-AM"/>
        </w:rPr>
        <w:tab/>
      </w:r>
      <w:r w:rsidRPr="002D10EE">
        <w:rPr>
          <w:rFonts w:ascii="GHEA Grapalat" w:eastAsiaTheme="minorHAnsi" w:hAnsi="GHEA Grapalat" w:cstheme="minorBidi"/>
          <w:sz w:val="20"/>
          <w:szCs w:val="20"/>
        </w:rPr>
        <w:t>заключаемым</w:t>
      </w:r>
      <w:r w:rsidRPr="002D10EE">
        <w:rPr>
          <w:rFonts w:ascii="GHEA Grapalat" w:eastAsiaTheme="minorHAnsi" w:hAnsi="GHEA Grapalat" w:cstheme="minorBidi"/>
          <w:bCs/>
          <w:sz w:val="20"/>
          <w:szCs w:val="20"/>
        </w:rPr>
        <w:t>между</w:t>
      </w:r>
      <w:r w:rsidR="00886644" w:rsidRPr="002D10EE">
        <w:rPr>
          <w:rStyle w:val="Strong"/>
          <w:rFonts w:ascii="GHEA Grapalat" w:hAnsi="GHEA Grapalat"/>
          <w:b w:val="0"/>
          <w:sz w:val="16"/>
          <w:szCs w:val="16"/>
        </w:rPr>
        <w:t>номер заключаемого договора</w:t>
      </w:r>
    </w:p>
    <w:p w:rsidR="005B3A59" w:rsidRPr="002D10E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16"/>
          <w:szCs w:val="16"/>
        </w:rPr>
      </w:pPr>
      <w:r w:rsidRPr="002D10EE">
        <w:rPr>
          <w:rStyle w:val="Strong"/>
          <w:rFonts w:ascii="GHEA Grapalat" w:hAnsi="GHEA Grapalat"/>
          <w:sz w:val="20"/>
          <w:szCs w:val="20"/>
          <w:lang w:val="hy-AM"/>
        </w:rPr>
        <w:tab/>
      </w:r>
      <w:r w:rsidRPr="002D10EE">
        <w:rPr>
          <w:rStyle w:val="Strong"/>
          <w:rFonts w:ascii="GHEA Grapalat" w:hAnsi="GHEA Grapalat"/>
          <w:sz w:val="20"/>
          <w:szCs w:val="20"/>
          <w:lang w:val="hy-AM"/>
        </w:rPr>
        <w:tab/>
      </w:r>
      <w:r w:rsidRPr="002D10EE">
        <w:rPr>
          <w:rStyle w:val="Strong"/>
          <w:rFonts w:ascii="GHEA Grapalat" w:hAnsi="GHEA Grapalat"/>
          <w:b w:val="0"/>
          <w:sz w:val="16"/>
          <w:szCs w:val="16"/>
          <w:lang w:val="hy-AM"/>
        </w:rPr>
        <w:tab/>
      </w:r>
      <w:r w:rsidRPr="002D10EE">
        <w:rPr>
          <w:rStyle w:val="Strong"/>
          <w:rFonts w:ascii="GHEA Grapalat" w:hAnsi="GHEA Grapalat"/>
          <w:b w:val="0"/>
          <w:sz w:val="16"/>
          <w:szCs w:val="16"/>
          <w:lang w:val="hy-AM"/>
        </w:rPr>
        <w:tab/>
      </w:r>
      <w:r w:rsidRPr="002D10EE">
        <w:rPr>
          <w:rStyle w:val="Strong"/>
          <w:rFonts w:ascii="GHEA Grapalat" w:hAnsi="GHEA Grapalat"/>
          <w:b w:val="0"/>
          <w:sz w:val="16"/>
          <w:szCs w:val="16"/>
          <w:lang w:val="hy-AM"/>
        </w:rPr>
        <w:tab/>
      </w:r>
    </w:p>
    <w:p w:rsidR="005B3A59" w:rsidRPr="002D10EE" w:rsidRDefault="005B3A59" w:rsidP="00886644">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00875F09" w:rsidRPr="002D10EE">
        <w:rPr>
          <w:rFonts w:ascii="GHEA Grapalat" w:hAnsi="GHEA Grapalat"/>
          <w:sz w:val="20"/>
          <w:szCs w:val="20"/>
          <w:u w:val="single"/>
        </w:rPr>
        <w:t>_____</w:t>
      </w:r>
      <w:r w:rsidRPr="002D10EE">
        <w:rPr>
          <w:rFonts w:ascii="GHEA Grapalat" w:eastAsiaTheme="minorHAnsi" w:hAnsi="GHEA Grapalat" w:cstheme="minorBidi"/>
          <w:sz w:val="20"/>
          <w:szCs w:val="20"/>
        </w:rPr>
        <w:t xml:space="preserve">   (далее-бенефициар) и</w:t>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Pr="002D10EE">
        <w:rPr>
          <w:rStyle w:val="Strong"/>
          <w:rFonts w:ascii="GHEA Grapalat" w:hAnsi="GHEA Grapalat"/>
          <w:b w:val="0"/>
          <w:sz w:val="20"/>
          <w:szCs w:val="20"/>
          <w:u w:val="single"/>
          <w:lang w:val="hy-AM"/>
        </w:rPr>
        <w:tab/>
      </w:r>
      <w:r w:rsidR="00875F09" w:rsidRPr="002D10EE">
        <w:rPr>
          <w:rStyle w:val="Strong"/>
          <w:rFonts w:ascii="GHEA Grapalat" w:hAnsi="GHEA Grapalat"/>
          <w:b w:val="0"/>
          <w:sz w:val="20"/>
          <w:szCs w:val="20"/>
          <w:u w:val="single"/>
        </w:rPr>
        <w:t>____</w:t>
      </w:r>
    </w:p>
    <w:p w:rsidR="005B3A59" w:rsidRPr="002D10EE" w:rsidRDefault="005B3A59" w:rsidP="005B3A59">
      <w:pPr>
        <w:pStyle w:val="NormalWeb"/>
        <w:shd w:val="clear" w:color="auto" w:fill="FFFFFF"/>
        <w:spacing w:before="0" w:beforeAutospacing="0" w:after="0" w:afterAutospacing="0"/>
        <w:rPr>
          <w:rStyle w:val="Strong"/>
          <w:rFonts w:ascii="GHEA Grapalat" w:hAnsi="GHEA Grapalat"/>
          <w:b w:val="0"/>
          <w:sz w:val="16"/>
          <w:szCs w:val="16"/>
        </w:rPr>
      </w:pPr>
      <w:r w:rsidRPr="002D10EE">
        <w:rPr>
          <w:rStyle w:val="Strong"/>
          <w:rFonts w:ascii="GHEA Grapalat" w:hAnsi="GHEA Grapalat"/>
          <w:b w:val="0"/>
          <w:sz w:val="16"/>
          <w:szCs w:val="16"/>
        </w:rPr>
        <w:t>наименование заказчика                                    наименование отобранного участника</w:t>
      </w:r>
    </w:p>
    <w:p w:rsidR="00886644" w:rsidRPr="002D10EE" w:rsidRDefault="005B3A59" w:rsidP="00886644">
      <w:pPr>
        <w:pStyle w:val="NormalWeb"/>
        <w:shd w:val="clear" w:color="auto" w:fill="FFFFFF"/>
        <w:spacing w:before="0" w:beforeAutospacing="0" w:after="0" w:afterAutospacing="0"/>
        <w:rPr>
          <w:rFonts w:ascii="GHEA Grapalat" w:hAnsi="GHEA Grapalat" w:cs="Sylfaen"/>
          <w:sz w:val="20"/>
          <w:szCs w:val="20"/>
          <w:vertAlign w:val="superscript"/>
          <w:lang w:val="hy-AM"/>
        </w:rPr>
      </w:pPr>
      <w:r w:rsidRPr="002D10EE">
        <w:rPr>
          <w:rStyle w:val="Strong"/>
          <w:rFonts w:ascii="GHEA Grapalat" w:hAnsi="GHEA Grapalat"/>
          <w:b w:val="0"/>
          <w:sz w:val="20"/>
          <w:szCs w:val="20"/>
          <w:lang w:val="hy-AM"/>
        </w:rPr>
        <w:tab/>
      </w:r>
      <w:r w:rsidR="00875F09" w:rsidRPr="002D10EE">
        <w:rPr>
          <w:rFonts w:ascii="GHEA Grapalat" w:eastAsiaTheme="minorHAnsi" w:hAnsi="GHEA Grapalat" w:cstheme="minorBidi"/>
          <w:sz w:val="20"/>
          <w:szCs w:val="20"/>
        </w:rPr>
        <w:t>(далее-принципал).</w:t>
      </w:r>
    </w:p>
    <w:p w:rsidR="005B3A59" w:rsidRPr="002D10EE" w:rsidRDefault="005B3A59" w:rsidP="00886644">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6"/>
          <w:szCs w:val="16"/>
          <w:lang w:val="hy-AM"/>
        </w:rPr>
      </w:pPr>
      <w:r w:rsidRPr="002D10EE">
        <w:rPr>
          <w:rFonts w:ascii="GHEA Grapalat" w:eastAsiaTheme="minorHAnsi" w:hAnsi="GHEA Grapalat" w:cstheme="minorBidi"/>
          <w:sz w:val="16"/>
          <w:szCs w:val="16"/>
        </w:rPr>
        <w:t xml:space="preserve">                                                           наименование банка выдающего гарантию</w:t>
      </w:r>
    </w:p>
    <w:p w:rsidR="00286CDB"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2D10EE">
        <w:rPr>
          <w:rFonts w:ascii="GHEA Grapalat" w:eastAsiaTheme="minorHAnsi" w:hAnsi="GHEA Grapalat" w:cstheme="minorBidi"/>
          <w:sz w:val="20"/>
          <w:szCs w:val="20"/>
        </w:rPr>
        <w:t>---</w:t>
      </w:r>
    </w:p>
    <w:p w:rsidR="00286CDB" w:rsidRPr="002D10EE"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сумма в цифрах и прописью</w:t>
      </w:r>
    </w:p>
    <w:p w:rsidR="005B3A59" w:rsidRPr="002D10EE"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(далее-сумма гарантии) в течение десяти </w:t>
      </w:r>
      <w:r w:rsidR="005B3A59" w:rsidRPr="002D10E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расчетный счет</w:t>
      </w:r>
    </w:p>
    <w:p w:rsidR="005B3A59" w:rsidRPr="002D10E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2D10EE">
        <w:rPr>
          <w:rStyle w:val="Strong"/>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2D10EE" w:rsidRDefault="005B3A59" w:rsidP="00EE62ED">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p>
    <w:p w:rsidR="005B3A59" w:rsidRPr="002D10EE" w:rsidRDefault="005B3A59" w:rsidP="00886644">
      <w:pPr>
        <w:pStyle w:val="NormalWeb"/>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номер заключаемогодоговара</w:t>
      </w:r>
    </w:p>
    <w:p w:rsidR="00EF4569" w:rsidRPr="002D10EE" w:rsidRDefault="007A2B76" w:rsidP="005B56BF">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заключенного между бенефициаром и приципалом</w:t>
      </w:r>
      <w:r w:rsidR="00AE7CCC" w:rsidRPr="002D10EE">
        <w:rPr>
          <w:rFonts w:ascii="GHEA Grapalat" w:eastAsiaTheme="minorHAnsi" w:hAnsi="GHEA Grapalat" w:cstheme="minorBidi"/>
          <w:sz w:val="20"/>
          <w:szCs w:val="20"/>
        </w:rPr>
        <w:t xml:space="preserve"> до двадцатого рабочего дня, следующего за </w:t>
      </w:r>
      <w:r w:rsidR="005B56BF" w:rsidRPr="002D10EE">
        <w:rPr>
          <w:rFonts w:ascii="GHEA Grapalat" w:eastAsiaTheme="minorHAnsi" w:hAnsi="GHEA Grapalat" w:cstheme="minorBidi"/>
          <w:sz w:val="20"/>
          <w:szCs w:val="20"/>
        </w:rPr>
        <w:t xml:space="preserve">последним днем </w:t>
      </w:r>
      <w:r w:rsidR="005B56BF" w:rsidRPr="002D10EE">
        <w:rPr>
          <w:rFonts w:ascii="GHEA Grapalat" w:eastAsiaTheme="minorHAnsi" w:hAnsi="GHEA Grapalat" w:cstheme="minorBidi"/>
          <w:sz w:val="20"/>
          <w:szCs w:val="20"/>
          <w:lang w:val="hy-AM"/>
        </w:rPr>
        <w:t xml:space="preserve">полного </w:t>
      </w:r>
      <w:r w:rsidR="005B56BF" w:rsidRPr="002D10EE">
        <w:rPr>
          <w:rFonts w:ascii="GHEA Grapalat" w:eastAsiaTheme="minorHAnsi" w:hAnsi="GHEA Grapalat" w:cstheme="minorBidi"/>
          <w:sz w:val="20"/>
          <w:szCs w:val="20"/>
        </w:rPr>
        <w:t>выполнения взятых приципалом</w:t>
      </w:r>
      <w:r w:rsidR="002D1535" w:rsidRPr="002D10EE">
        <w:rPr>
          <w:rFonts w:ascii="GHEA Grapalat" w:eastAsiaTheme="minorHAnsi" w:hAnsi="GHEA Grapalat" w:cstheme="minorBidi"/>
          <w:sz w:val="20"/>
          <w:szCs w:val="20"/>
        </w:rPr>
        <w:t xml:space="preserve">на себя </w:t>
      </w:r>
      <w:r w:rsidR="005B56BF" w:rsidRPr="002D10EE">
        <w:rPr>
          <w:rFonts w:ascii="GHEA Grapalat" w:eastAsiaTheme="minorHAnsi" w:hAnsi="GHEA Grapalat" w:cstheme="minorBidi"/>
          <w:sz w:val="20"/>
          <w:szCs w:val="20"/>
        </w:rPr>
        <w:t>обязательств, включительно.</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2D10EE" w:rsidRDefault="005B3A59" w:rsidP="00886644">
      <w:pPr>
        <w:pStyle w:val="NormalWeb"/>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1) копии заключенного договора N_____________________, включая </w:t>
      </w:r>
    </w:p>
    <w:p w:rsidR="005B3A59" w:rsidRPr="002D10EE" w:rsidRDefault="005B3A59" w:rsidP="005B3A59">
      <w:pPr>
        <w:pStyle w:val="NormalWeb"/>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номер заключаемогодоговара</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r w:rsidR="00EF4569" w:rsidRPr="002D10EE">
        <w:rPr>
          <w:rFonts w:ascii="GHEA Grapalat" w:eastAsiaTheme="minorHAnsi" w:hAnsi="GHEA Grapalat" w:cstheme="minorBidi"/>
          <w:sz w:val="20"/>
          <w:szCs w:val="20"/>
        </w:rPr>
        <w:t>;</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2D10EE">
          <w:rPr>
            <w:rStyle w:val="Hyperlink"/>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8.Лицо, выдающее гарантию, отклоняет требование бенефициара, если:</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2D10EE" w:rsidRDefault="005B3A59" w:rsidP="00886644">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2D10EE" w:rsidRDefault="005B3A59" w:rsidP="00886644">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D10EE" w:rsidRDefault="005B3A59" w:rsidP="00886644">
      <w:pPr>
        <w:pStyle w:val="NormalWeb"/>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2D10EE" w:rsidRDefault="005B3A59" w:rsidP="00886644">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D10E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NormalWeb"/>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D24392" w:rsidRPr="00C75EF2" w:rsidRDefault="005B3A59" w:rsidP="00C75EF2">
      <w:pPr>
        <w:pStyle w:val="NormalWeb"/>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rPr>
        <w:t>число, месяц, год</w:t>
      </w:r>
    </w:p>
    <w:p w:rsidR="008F7CEF" w:rsidRPr="005F1B18" w:rsidRDefault="008F7CEF" w:rsidP="000A214C">
      <w:pPr>
        <w:widowControl w:val="0"/>
        <w:spacing w:after="160"/>
        <w:jc w:val="right"/>
        <w:rPr>
          <w:rFonts w:ascii="GHEA Grapalat" w:hAnsi="GHEA Grapalat"/>
          <w:b/>
          <w:i/>
          <w:sz w:val="20"/>
          <w:szCs w:val="20"/>
        </w:rPr>
      </w:pPr>
    </w:p>
    <w:p w:rsidR="000A214C" w:rsidRPr="00C75EF2" w:rsidRDefault="000A214C" w:rsidP="000A214C">
      <w:pPr>
        <w:widowControl w:val="0"/>
        <w:spacing w:after="160"/>
        <w:jc w:val="right"/>
        <w:rPr>
          <w:rFonts w:ascii="GHEA Grapalat" w:hAnsi="GHEA Grapalat" w:cs="GHEA Grapalat"/>
          <w:b/>
          <w:i/>
          <w:sz w:val="20"/>
          <w:szCs w:val="20"/>
        </w:rPr>
      </w:pPr>
      <w:r w:rsidRPr="00C75EF2">
        <w:rPr>
          <w:rFonts w:ascii="GHEA Grapalat" w:hAnsi="GHEA Grapalat"/>
          <w:b/>
          <w:i/>
          <w:sz w:val="20"/>
          <w:szCs w:val="20"/>
        </w:rPr>
        <w:lastRenderedPageBreak/>
        <w:t>Приложение № 5.1</w:t>
      </w:r>
    </w:p>
    <w:p w:rsidR="00886644" w:rsidRPr="00C75EF2" w:rsidRDefault="000A214C" w:rsidP="00886644">
      <w:pPr>
        <w:widowControl w:val="0"/>
        <w:spacing w:after="160"/>
        <w:jc w:val="right"/>
        <w:rPr>
          <w:rFonts w:ascii="GHEA Grapalat" w:hAnsi="GHEA Grapalat"/>
          <w:b/>
          <w:i/>
          <w:sz w:val="20"/>
          <w:szCs w:val="20"/>
        </w:rPr>
      </w:pPr>
      <w:r w:rsidRPr="002D10EE">
        <w:rPr>
          <w:rFonts w:ascii="GHEA Grapalat" w:hAnsi="GHEA Grapalat"/>
          <w:i/>
          <w:sz w:val="20"/>
          <w:szCs w:val="20"/>
        </w:rPr>
        <w:t xml:space="preserve">к Приглашению на </w:t>
      </w:r>
      <w:r w:rsidR="00886644" w:rsidRPr="002D10EE">
        <w:rPr>
          <w:rFonts w:ascii="GHEA Grapalat" w:hAnsi="GHEA Grapalat"/>
          <w:i/>
          <w:sz w:val="20"/>
          <w:szCs w:val="20"/>
        </w:rPr>
        <w:t>запросе катировок</w:t>
      </w:r>
      <w:r w:rsidRPr="002D10EE">
        <w:rPr>
          <w:rFonts w:ascii="GHEA Grapalat" w:hAnsi="GHEA Grapalat"/>
          <w:i/>
          <w:sz w:val="20"/>
          <w:szCs w:val="20"/>
        </w:rPr>
        <w:br/>
        <w:t>под кодом</w:t>
      </w:r>
      <w:r w:rsidR="00487935" w:rsidRPr="00487935">
        <w:rPr>
          <w:rFonts w:ascii="GHEA Grapalat" w:hAnsi="GHEA Grapalat"/>
          <w:i/>
          <w:lang w:val="af-ZA"/>
        </w:rPr>
        <w:t xml:space="preserve"> </w:t>
      </w:r>
      <w:r w:rsidR="00487935">
        <w:rPr>
          <w:rFonts w:ascii="GHEA Grapalat" w:hAnsi="GHEA Grapalat"/>
          <w:i/>
          <w:lang w:val="af-ZA"/>
        </w:rPr>
        <w:t>AMPSH</w:t>
      </w:r>
      <w:r w:rsidR="00487935" w:rsidRPr="00E6597C">
        <w:rPr>
          <w:rFonts w:ascii="GHEA Grapalat" w:hAnsi="GHEA Grapalat"/>
          <w:i/>
          <w:lang w:val="af-ZA"/>
        </w:rPr>
        <w:t>-GHASHDB - 20/1</w:t>
      </w:r>
      <w:r w:rsidR="00487935">
        <w:rPr>
          <w:rFonts w:ascii="GHEA Grapalat" w:hAnsi="GHEA Grapalat"/>
          <w:i/>
          <w:lang w:val="af-ZA"/>
        </w:rPr>
        <w:t xml:space="preserve"> </w:t>
      </w:r>
      <w:r w:rsidR="00886644" w:rsidRPr="00C75EF2">
        <w:rPr>
          <w:rFonts w:ascii="GHEA Grapalat" w:hAnsi="GHEA Grapalat"/>
          <w:b/>
          <w:i/>
          <w:sz w:val="20"/>
          <w:szCs w:val="20"/>
        </w:rPr>
        <w:t>"</w:t>
      </w:r>
    </w:p>
    <w:p w:rsidR="000A214C" w:rsidRPr="002D10EE" w:rsidRDefault="000A214C" w:rsidP="00886644">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0A214C" w:rsidRPr="002D10EE" w:rsidRDefault="000A214C" w:rsidP="000A214C">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D10EE" w:rsidTr="003D2146">
        <w:tc>
          <w:tcPr>
            <w:tcW w:w="4786" w:type="dxa"/>
          </w:tcPr>
          <w:p w:rsidR="000A214C" w:rsidRPr="002D10EE" w:rsidRDefault="00886644" w:rsidP="003D2146">
            <w:pPr>
              <w:widowControl w:val="0"/>
              <w:spacing w:after="160"/>
              <w:rPr>
                <w:rFonts w:ascii="GHEA Grapalat" w:hAnsi="GHEA Grapalat"/>
                <w:sz w:val="20"/>
                <w:szCs w:val="20"/>
              </w:rPr>
            </w:pPr>
            <w:r w:rsidRPr="002D10EE">
              <w:rPr>
                <w:rFonts w:ascii="GHEA Grapalat" w:hAnsi="GHEA Grapalat"/>
                <w:sz w:val="20"/>
                <w:szCs w:val="20"/>
              </w:rPr>
              <w:t xml:space="preserve">О </w:t>
            </w:r>
            <w:r w:rsidR="00E4122D">
              <w:rPr>
                <w:rFonts w:ascii="GHEA Grapalat" w:hAnsi="GHEA Grapalat"/>
                <w:sz w:val="20"/>
                <w:szCs w:val="20"/>
                <w:lang w:val="en-US"/>
              </w:rPr>
              <w:t>Таперакан</w:t>
            </w:r>
          </w:p>
          <w:p w:rsidR="00886644" w:rsidRPr="002D10EE" w:rsidRDefault="00886644" w:rsidP="003D2146">
            <w:pPr>
              <w:widowControl w:val="0"/>
              <w:spacing w:after="160"/>
              <w:rPr>
                <w:rFonts w:ascii="GHEA Grapalat" w:hAnsi="GHEA Grapalat" w:cs="GHEA Grapalat"/>
                <w:b/>
                <w:sz w:val="20"/>
                <w:szCs w:val="20"/>
                <w:lang w:val="en-US"/>
              </w:rPr>
            </w:pPr>
          </w:p>
        </w:tc>
        <w:tc>
          <w:tcPr>
            <w:tcW w:w="4500" w:type="dxa"/>
          </w:tcPr>
          <w:p w:rsidR="000A214C" w:rsidRPr="002D10EE" w:rsidRDefault="000A214C" w:rsidP="003D2146">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FootnoteReference"/>
                <w:rFonts w:ascii="GHEA Grapalat" w:hAnsi="GHEA Grapalat"/>
                <w:sz w:val="20"/>
                <w:szCs w:val="20"/>
              </w:rPr>
              <w:footnoteReference w:customMarkFollows="1" w:id="14"/>
              <w:t>**</w:t>
            </w:r>
          </w:p>
        </w:tc>
      </w:tr>
    </w:tbl>
    <w:p w:rsidR="000A214C" w:rsidRPr="002D10EE" w:rsidRDefault="000A214C" w:rsidP="000A214C">
      <w:pPr>
        <w:widowControl w:val="0"/>
        <w:spacing w:after="160"/>
        <w:rPr>
          <w:rFonts w:ascii="GHEA Grapalat" w:hAnsi="GHEA Grapalat" w:cs="GHEA Grapalat"/>
          <w:b/>
          <w:sz w:val="20"/>
          <w:szCs w:val="20"/>
        </w:rPr>
      </w:pPr>
    </w:p>
    <w:p w:rsidR="000A214C" w:rsidRPr="002D10EE" w:rsidRDefault="000A214C" w:rsidP="000A214C">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0A214C" w:rsidRPr="002D10EE" w:rsidRDefault="000A214C" w:rsidP="000A214C">
      <w:pPr>
        <w:widowControl w:val="0"/>
        <w:spacing w:after="160"/>
        <w:jc w:val="both"/>
        <w:rPr>
          <w:rFonts w:ascii="GHEA Grapalat" w:hAnsi="GHEA Grapalat"/>
          <w:sz w:val="20"/>
          <w:szCs w:val="20"/>
          <w:vertAlign w:val="superscript"/>
          <w:lang w:val="en-US"/>
        </w:rPr>
      </w:pPr>
      <w:r w:rsidRPr="002D10EE">
        <w:rPr>
          <w:rFonts w:ascii="GHEA Grapalat" w:hAnsi="GHEA Grapalat"/>
          <w:sz w:val="20"/>
          <w:szCs w:val="20"/>
          <w:vertAlign w:val="superscript"/>
        </w:rPr>
        <w:t>наименование Компании</w:t>
      </w:r>
    </w:p>
    <w:p w:rsidR="000A214C" w:rsidRPr="002D10EE" w:rsidRDefault="000A214C" w:rsidP="000A214C">
      <w:pPr>
        <w:widowControl w:val="0"/>
        <w:jc w:val="both"/>
        <w:rPr>
          <w:rFonts w:ascii="GHEA Grapalat" w:hAnsi="GHEA Grapalat"/>
          <w:sz w:val="20"/>
          <w:szCs w:val="20"/>
          <w:lang w:val="en-US"/>
        </w:rPr>
      </w:pPr>
      <w:r w:rsidRPr="002D10EE">
        <w:rPr>
          <w:rFonts w:ascii="GHEA Grapalat" w:hAnsi="GHEA Grapalat"/>
          <w:sz w:val="20"/>
          <w:szCs w:val="20"/>
          <w:lang w:val="en-US"/>
        </w:rPr>
        <w:t>_________________________________________________________________________</w:t>
      </w:r>
    </w:p>
    <w:p w:rsidR="000A214C" w:rsidRPr="002D10EE" w:rsidRDefault="000A214C" w:rsidP="000A214C">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0A214C" w:rsidRPr="002D10EE" w:rsidRDefault="000A214C" w:rsidP="000A214C">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организованной ___________________ *(далее — Заказчик) </w:t>
      </w:r>
    </w:p>
    <w:p w:rsidR="000A214C" w:rsidRPr="002D10EE" w:rsidRDefault="000A214C" w:rsidP="000A214C">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0A214C" w:rsidRPr="002D10EE" w:rsidRDefault="000A214C" w:rsidP="000A214C">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1.2.</w:t>
      </w:r>
      <w:r w:rsidRPr="002D10EE">
        <w:rPr>
          <w:rFonts w:ascii="GHEA Grapalat" w:hAnsi="GHEA Grapalat"/>
          <w:sz w:val="20"/>
          <w:szCs w:val="20"/>
        </w:rPr>
        <w:tab/>
        <w:t>В качестве обеспечения исполнения договора, заключаемого в</w:t>
      </w:r>
      <w:r w:rsidRPr="002D10EE">
        <w:rPr>
          <w:rFonts w:ascii="Courier New" w:hAnsi="Courier New" w:cs="Courier New"/>
          <w:sz w:val="20"/>
          <w:szCs w:val="20"/>
          <w:lang w:val="en-US"/>
        </w:rPr>
        <w:t> </w:t>
      </w:r>
      <w:r w:rsidRPr="002D10E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безотзывно соглашается, что: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D10EE">
        <w:rPr>
          <w:rFonts w:ascii="Courier New" w:hAnsi="Courier New" w:cs="Courier New"/>
          <w:sz w:val="20"/>
          <w:szCs w:val="20"/>
          <w:lang w:val="en-US"/>
        </w:rPr>
        <w:t> </w:t>
      </w:r>
      <w:r w:rsidRPr="002D10EE">
        <w:rPr>
          <w:rFonts w:ascii="GHEA Grapalat" w:hAnsi="GHEA Grapalat"/>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2D10EE">
        <w:rPr>
          <w:rFonts w:ascii="GHEA Grapalat" w:hAnsi="GHEA Grapalat"/>
          <w:sz w:val="20"/>
          <w:szCs w:val="20"/>
        </w:rPr>
        <w:lastRenderedPageBreak/>
        <w:t>вариантах.</w:t>
      </w: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Заказчик может представить вБанк-плательщик иные дополнительные документы.</w:t>
      </w:r>
    </w:p>
    <w:p w:rsidR="00C75EF2" w:rsidRPr="005F1B18"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1.7.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 xml:space="preserve">Компанией убытки) и негативные </w:t>
      </w:r>
    </w:p>
    <w:p w:rsidR="008F7CEF" w:rsidRPr="005F1B18" w:rsidRDefault="008F7CEF"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p>
    <w:p w:rsidR="000A214C" w:rsidRP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000A214C" w:rsidRPr="002D10E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1.9.</w:t>
      </w:r>
      <w:r w:rsidR="000A214C" w:rsidRPr="002D10EE">
        <w:rPr>
          <w:rFonts w:ascii="GHEA Grapalat" w:hAnsi="GHEA Grapalat"/>
          <w:sz w:val="20"/>
          <w:szCs w:val="20"/>
        </w:rPr>
        <w:t>В случае если в течение десяти рабочих дней после представления в</w:t>
      </w:r>
      <w:r w:rsidR="000A214C" w:rsidRPr="002D10EE">
        <w:rPr>
          <w:rFonts w:ascii="Courier New" w:hAnsi="Courier New" w:cs="Courier New"/>
          <w:sz w:val="20"/>
          <w:szCs w:val="20"/>
          <w:lang w:val="en-US"/>
        </w:rPr>
        <w:t> </w:t>
      </w:r>
      <w:r w:rsidR="000A214C" w:rsidRPr="002D10EE">
        <w:rPr>
          <w:rFonts w:ascii="GHEA Grapalat" w:hAnsi="GHEA Grapalat"/>
          <w:sz w:val="20"/>
          <w:szCs w:val="20"/>
        </w:rPr>
        <w:t>Банк настоящего Соглашения и прилагаемого Требования по независящим от</w:t>
      </w:r>
      <w:r w:rsidR="000A214C" w:rsidRPr="002D10EE">
        <w:rPr>
          <w:rFonts w:ascii="Courier New" w:hAnsi="Courier New" w:cs="Courier New"/>
          <w:sz w:val="20"/>
          <w:szCs w:val="20"/>
          <w:lang w:val="en-US"/>
        </w:rPr>
        <w:t> </w:t>
      </w:r>
      <w:r w:rsidR="000A214C" w:rsidRPr="002D10EE">
        <w:rPr>
          <w:rFonts w:ascii="GHEA Grapalat" w:hAnsi="GHEA Grapalat"/>
          <w:sz w:val="20"/>
          <w:szCs w:val="20"/>
        </w:rPr>
        <w:t xml:space="preserve">Банка причинам Заказчику не выплачивается сумма, Заказчик </w:t>
      </w:r>
    </w:p>
    <w:p w:rsidR="000A214C" w:rsidRPr="002D10EE" w:rsidRDefault="000A214C" w:rsidP="00C75EF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передает в ЗАО "АКРА Кредит Репортинг"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0A214C"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2D10E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2D10EE">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2D10EE">
        <w:rPr>
          <w:rFonts w:ascii="GHEA Grapalat" w:hAnsi="GHEA Grapalat"/>
          <w:sz w:val="20"/>
          <w:szCs w:val="20"/>
        </w:rPr>
        <w:t xml:space="preserve">Представив настоящее Соглашение и прилагаемое Требование в Банк-плательщик: </w:t>
      </w:r>
    </w:p>
    <w:p w:rsidR="00F331AD" w:rsidRPr="002D10EE"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2D10EE">
        <w:rPr>
          <w:rFonts w:ascii="GHEA Grapalat" w:hAnsi="GHEA Grapalat"/>
          <w:sz w:val="20"/>
          <w:szCs w:val="20"/>
        </w:rPr>
        <w:t>Заказчик подтверждает, что Компания допустила нарушение договорных обязательств, а</w:t>
      </w:r>
    </w:p>
    <w:p w:rsidR="00F331AD" w:rsidRPr="002D10EE" w:rsidDel="00A13215"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2D10EE">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2D10EE">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2D10EE" w:rsidRDefault="000A214C" w:rsidP="000A214C">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номер банковского счета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учетный номер налогоплательщика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rPr>
      </w:pPr>
      <w:r w:rsidRPr="002D10EE">
        <w:rPr>
          <w:rFonts w:ascii="GHEA Grapalat" w:hAnsi="GHEA Grapalat"/>
          <w:sz w:val="20"/>
          <w:szCs w:val="20"/>
          <w:vertAlign w:val="superscript"/>
        </w:rPr>
        <w:t>имя, фамилия и подпись директора компании</w:t>
      </w:r>
    </w:p>
    <w:p w:rsidR="00C75EF2"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День/месяц/год                                    </w:t>
      </w:r>
    </w:p>
    <w:p w:rsidR="000A214C" w:rsidRPr="002D10EE" w:rsidRDefault="000A214C" w:rsidP="00C75EF2">
      <w:pPr>
        <w:widowControl w:val="0"/>
        <w:spacing w:after="160"/>
        <w:rPr>
          <w:rFonts w:ascii="GHEA Grapalat" w:hAnsi="GHEA Grapalat"/>
          <w:sz w:val="20"/>
          <w:szCs w:val="20"/>
        </w:rPr>
      </w:pPr>
      <w:r w:rsidRPr="002D10EE">
        <w:rPr>
          <w:rFonts w:ascii="GHEA Grapalat" w:hAnsi="GHEA Grapalat"/>
          <w:sz w:val="20"/>
          <w:szCs w:val="20"/>
        </w:rPr>
        <w:t>М. П.</w:t>
      </w:r>
    </w:p>
    <w:tbl>
      <w:tblPr>
        <w:tblpPr w:leftFromText="180" w:rightFromText="180" w:vertAnchor="page" w:horzAnchor="margin" w:tblpXSpec="center" w:tblpY="1754"/>
        <w:tblW w:w="10980" w:type="dxa"/>
        <w:tblLook w:val="0000"/>
      </w:tblPr>
      <w:tblGrid>
        <w:gridCol w:w="5616"/>
        <w:gridCol w:w="5364"/>
      </w:tblGrid>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5EF2" w:rsidRDefault="00BE2572" w:rsidP="00C75EF2">
            <w:pPr>
              <w:widowControl w:val="0"/>
              <w:tabs>
                <w:tab w:val="left" w:pos="3402"/>
              </w:tabs>
              <w:rPr>
                <w:rFonts w:ascii="GHEA Grapalat" w:hAnsi="GHEA Grapalat" w:cs="Sylfaen"/>
                <w:b/>
                <w:bCs/>
                <w:sz w:val="20"/>
                <w:szCs w:val="20"/>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B138F3" w:rsidRPr="002D10EE"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B138F3"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t>Наименование, или имя, фамилия плательщика (Компания:</w:t>
            </w:r>
          </w:p>
        </w:tc>
      </w:tr>
      <w:tr w:rsidR="00B138F3" w:rsidRPr="002D10EE"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B138F3" w:rsidRPr="002D10EE"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B138F3" w:rsidRPr="002D10EE"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886644"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487935">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
        </w:tc>
      </w:tr>
      <w:tr w:rsidR="00886644" w:rsidRPr="002D10EE"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886644" w:rsidRPr="002D10EE"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E92710" w:rsidRDefault="00886644" w:rsidP="00487935">
            <w:pPr>
              <w:widowControl w:val="0"/>
              <w:tabs>
                <w:tab w:val="left" w:pos="855"/>
              </w:tabs>
              <w:rPr>
                <w:rFonts w:ascii="GHEA Grapalat" w:hAnsi="GHEA Grapalat"/>
                <w:sz w:val="20"/>
                <w:szCs w:val="20"/>
                <w:lang w:val="en-US"/>
              </w:rPr>
            </w:pPr>
            <w:r w:rsidRPr="005F1B18">
              <w:rPr>
                <w:rFonts w:ascii="GHEA Grapalat" w:hAnsi="GHEA Grapalat"/>
                <w:sz w:val="20"/>
                <w:szCs w:val="20"/>
              </w:rPr>
              <w:t>11.</w:t>
            </w:r>
            <w:r w:rsidRPr="005F1B18">
              <w:rPr>
                <w:rFonts w:ascii="GHEA Grapalat" w:hAnsi="GHEA Grapalat"/>
                <w:sz w:val="20"/>
                <w:szCs w:val="20"/>
              </w:rPr>
              <w:tab/>
              <w:t xml:space="preserve">УНН бенефициара: </w:t>
            </w:r>
          </w:p>
        </w:tc>
      </w:tr>
      <w:tr w:rsidR="00886644" w:rsidRPr="002D10EE"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Операционний отдел МФ РА </w:t>
            </w:r>
          </w:p>
        </w:tc>
      </w:tr>
      <w:tr w:rsidR="00886644" w:rsidRPr="002D10EE"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E92710" w:rsidRDefault="00886644" w:rsidP="00487935">
            <w:pPr>
              <w:widowControl w:val="0"/>
              <w:tabs>
                <w:tab w:val="left" w:pos="855"/>
              </w:tabs>
              <w:rPr>
                <w:rFonts w:ascii="GHEA Grapalat" w:hAnsi="GHEA Grapalat"/>
                <w:sz w:val="20"/>
                <w:szCs w:val="20"/>
                <w:lang w:val="en-US"/>
              </w:rPr>
            </w:pPr>
            <w:r w:rsidRPr="005F1B18">
              <w:rPr>
                <w:rFonts w:ascii="GHEA Grapalat" w:hAnsi="GHEA Grapalat"/>
                <w:sz w:val="20"/>
                <w:szCs w:val="20"/>
              </w:rPr>
              <w:t>13.</w:t>
            </w:r>
            <w:r w:rsidRPr="005F1B18">
              <w:rPr>
                <w:rFonts w:ascii="GHEA Grapalat" w:hAnsi="GHEA Grapalat"/>
                <w:sz w:val="20"/>
                <w:szCs w:val="20"/>
              </w:rPr>
              <w:tab/>
              <w:t xml:space="preserve">Номер счета бенефициара (сч.№)  </w:t>
            </w:r>
          </w:p>
        </w:tc>
      </w:tr>
      <w:tr w:rsidR="00B138F3" w:rsidRPr="002D10EE"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F1B18" w:rsidRDefault="00BE2572" w:rsidP="00C75EF2">
            <w:pPr>
              <w:widowControl w:val="0"/>
              <w:tabs>
                <w:tab w:val="left" w:pos="855"/>
              </w:tabs>
              <w:rPr>
                <w:rFonts w:ascii="GHEA Grapalat" w:hAnsi="GHEA Grapalat"/>
                <w:sz w:val="20"/>
                <w:szCs w:val="20"/>
              </w:rPr>
            </w:pPr>
            <w:r w:rsidRPr="005F1B18">
              <w:rPr>
                <w:rFonts w:ascii="GHEA Grapalat" w:hAnsi="GHEA Grapalat"/>
                <w:sz w:val="20"/>
                <w:szCs w:val="20"/>
              </w:rPr>
              <w:t>14.</w:t>
            </w:r>
            <w:r w:rsidRPr="005F1B18">
              <w:rPr>
                <w:rFonts w:ascii="GHEA Grapalat" w:hAnsi="GHEA Grapalat"/>
                <w:sz w:val="20"/>
                <w:szCs w:val="20"/>
              </w:rPr>
              <w:tab/>
              <w:t>Сумма (цифрами и прописью):</w:t>
            </w:r>
          </w:p>
        </w:tc>
      </w:tr>
      <w:tr w:rsidR="00B138F3" w:rsidRPr="002D10EE"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2D10EE"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B138F3" w:rsidRPr="002D10EE"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B138F3"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D10EE" w:rsidRDefault="00BE2572" w:rsidP="00B229B3">
            <w:pPr>
              <w:widowControl w:val="0"/>
              <w:spacing w:after="160"/>
              <w:jc w:val="both"/>
              <w:rPr>
                <w:rFonts w:ascii="GHEA Grapalat" w:hAnsi="GHEA Grapalat"/>
                <w:sz w:val="18"/>
                <w:szCs w:val="18"/>
              </w:rPr>
            </w:pPr>
            <w:r w:rsidRPr="002D10EE">
              <w:rPr>
                <w:rFonts w:ascii="GHEA Grapalat" w:hAnsi="GHEA Grapalat"/>
                <w:sz w:val="18"/>
                <w:szCs w:val="18"/>
              </w:rPr>
              <w:t>18.</w:t>
            </w:r>
            <w:r w:rsidRPr="002D10EE">
              <w:rPr>
                <w:rFonts w:ascii="GHEA Grapalat" w:hAnsi="GHEA Grapalat"/>
                <w:sz w:val="18"/>
                <w:szCs w:val="18"/>
              </w:rPr>
              <w:tab/>
              <w:t>Основания для совершения платежа: (Наименование документов, в том ч</w:t>
            </w:r>
            <w:r w:rsidR="00886644" w:rsidRPr="002D10EE">
              <w:rPr>
                <w:rFonts w:ascii="GHEA Grapalat" w:hAnsi="GHEA Grapalat"/>
                <w:sz w:val="18"/>
                <w:szCs w:val="18"/>
              </w:rPr>
              <w:t>исле соглашение о неустойке, их</w:t>
            </w:r>
            <w:r w:rsidRPr="002D10EE">
              <w:rPr>
                <w:rFonts w:ascii="GHEA Grapalat" w:hAnsi="GHEA Grapalat"/>
                <w:sz w:val="18"/>
                <w:szCs w:val="18"/>
              </w:rPr>
              <w:t>номера, код договора, по которому производится взыскание):</w:t>
            </w:r>
            <w:r w:rsidR="00053A85" w:rsidRPr="00C75EF2">
              <w:rPr>
                <w:rFonts w:ascii="GHEA Grapalat" w:hAnsi="GHEA Grapalat"/>
                <w:b/>
                <w:i/>
                <w:sz w:val="20"/>
                <w:szCs w:val="20"/>
              </w:rPr>
              <w:t xml:space="preserve"> </w:t>
            </w:r>
            <w:r w:rsidR="00487935">
              <w:rPr>
                <w:rFonts w:ascii="GHEA Grapalat" w:hAnsi="GHEA Grapalat"/>
                <w:i/>
                <w:lang w:val="af-ZA"/>
              </w:rPr>
              <w:t xml:space="preserve"> AMPSH</w:t>
            </w:r>
            <w:r w:rsidR="00487935" w:rsidRPr="00E6597C">
              <w:rPr>
                <w:rFonts w:ascii="GHEA Grapalat" w:hAnsi="GHEA Grapalat"/>
                <w:i/>
                <w:lang w:val="af-ZA"/>
              </w:rPr>
              <w:t>-GHASHDB - 20/1</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851"/>
              </w:tabs>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45"/>
              </w:tabs>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2D10EE" w:rsidRDefault="00BE2572" w:rsidP="00C75EF2">
            <w:pPr>
              <w:widowControl w:val="0"/>
              <w:tabs>
                <w:tab w:val="left" w:pos="905"/>
              </w:tabs>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jc w:val="right"/>
              <w:rPr>
                <w:rFonts w:ascii="GHEA Grapalat" w:hAnsi="GHEA Grapalat" w:cs="Tahoma"/>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39"/>
              </w:tabs>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B138F3"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Arial"/>
                <w:sz w:val="20"/>
                <w:szCs w:val="20"/>
              </w:rPr>
            </w:pP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4678"/>
              </w:tabs>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D10EE" w:rsidRDefault="00BE2572" w:rsidP="00C75EF2">
            <w:pPr>
              <w:widowControl w:val="0"/>
              <w:tabs>
                <w:tab w:val="left" w:pos="4554"/>
              </w:tabs>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23.вДата исполнения: "___" ___ 20___г.</w:t>
            </w:r>
          </w:p>
        </w:tc>
      </w:tr>
    </w:tbl>
    <w:p w:rsidR="00886644" w:rsidRPr="002D10EE" w:rsidRDefault="00886644" w:rsidP="00C75EF2">
      <w:pPr>
        <w:rPr>
          <w:rFonts w:ascii="GHEA Grapalat" w:hAnsi="GHEA Grapalat" w:cs="Sylfaen"/>
          <w:sz w:val="16"/>
          <w:szCs w:val="16"/>
        </w:rPr>
      </w:pPr>
    </w:p>
    <w:p w:rsidR="00886644" w:rsidRPr="002D10EE" w:rsidRDefault="00886644" w:rsidP="00C75EF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BE2572" w:rsidRPr="002D10EE" w:rsidRDefault="00BE2572" w:rsidP="00BE2572">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D10EE" w:rsidRDefault="00BE2572" w:rsidP="00BE2572">
      <w:pPr>
        <w:rPr>
          <w:rFonts w:ascii="GHEA Grapalat" w:hAnsi="GHEA Grapalat" w:cs="Sylfaen"/>
          <w:sz w:val="16"/>
          <w:szCs w:val="16"/>
        </w:rPr>
      </w:pPr>
    </w:p>
    <w:p w:rsidR="00BE2572" w:rsidRPr="002D10EE" w:rsidRDefault="00BE2572" w:rsidP="00BE2572">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sz w:val="18"/>
                <w:szCs w:val="18"/>
              </w:rPr>
            </w:pPr>
            <w:r w:rsidRPr="002D10EE">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заполняющая реквизит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взысканные с плательщика </w:t>
            </w:r>
            <w:r w:rsidRPr="002D10EE">
              <w:rPr>
                <w:rFonts w:ascii="GHEA Grapalat" w:hAnsi="GHEA Grapalat"/>
                <w:sz w:val="20"/>
                <w:szCs w:val="20"/>
              </w:rPr>
              <w:lastRenderedPageBreak/>
              <w:t>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Del="0010680B"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документов, которые должны </w:t>
            </w:r>
            <w:r w:rsidRPr="002D10EE">
              <w:rPr>
                <w:rFonts w:ascii="GHEA Grapalat" w:hAnsi="GHEA Grapalat"/>
                <w:sz w:val="20"/>
                <w:szCs w:val="20"/>
              </w:rPr>
              <w:lastRenderedPageBreak/>
              <w:t>быть предоставлены плательщику (банку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 xml:space="preserve">штамп обслуживающей плательщика </w:t>
            </w:r>
            <w:r w:rsidRPr="002D10EE">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в случае если Платежное </w:t>
            </w:r>
            <w:r w:rsidRPr="002D10EE">
              <w:rPr>
                <w:rFonts w:ascii="GHEA Grapalat" w:hAnsi="GHEA Grapalat"/>
                <w:sz w:val="20"/>
                <w:szCs w:val="20"/>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FF3DE9"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bl>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C75EF2" w:rsidRDefault="00C75EF2" w:rsidP="00886644">
      <w:pPr>
        <w:pStyle w:val="BodyTextIndent3"/>
        <w:widowControl w:val="0"/>
        <w:spacing w:line="240" w:lineRule="auto"/>
        <w:ind w:firstLine="0"/>
        <w:jc w:val="right"/>
        <w:rPr>
          <w:rFonts w:ascii="GHEA Grapalat" w:hAnsi="GHEA Grapalat"/>
          <w:b/>
        </w:rPr>
      </w:pPr>
    </w:p>
    <w:p w:rsidR="00C75EF2" w:rsidRDefault="00C75EF2" w:rsidP="00886644">
      <w:pPr>
        <w:pStyle w:val="BodyTextIndent3"/>
        <w:widowControl w:val="0"/>
        <w:spacing w:line="240" w:lineRule="auto"/>
        <w:ind w:firstLine="0"/>
        <w:jc w:val="right"/>
        <w:rPr>
          <w:rFonts w:ascii="GHEA Grapalat" w:hAnsi="GHEA Grapalat"/>
          <w:b/>
        </w:rPr>
      </w:pPr>
    </w:p>
    <w:p w:rsidR="00BB28C8" w:rsidRPr="002D10EE" w:rsidRDefault="00BB28C8" w:rsidP="00886644">
      <w:pPr>
        <w:pStyle w:val="BodyTextIndent3"/>
        <w:widowControl w:val="0"/>
        <w:spacing w:line="240" w:lineRule="auto"/>
        <w:ind w:firstLine="0"/>
        <w:jc w:val="right"/>
        <w:rPr>
          <w:rFonts w:ascii="GHEA Grapalat" w:hAnsi="GHEA Grapalat" w:cs="Sylfaen"/>
          <w:b/>
        </w:rPr>
      </w:pPr>
      <w:r w:rsidRPr="002D10EE">
        <w:rPr>
          <w:rFonts w:ascii="GHEA Grapalat" w:hAnsi="GHEA Grapalat"/>
          <w:b/>
        </w:rPr>
        <w:lastRenderedPageBreak/>
        <w:t>Приложение №</w:t>
      </w:r>
      <w:r w:rsidR="005B4254" w:rsidRPr="002D10EE">
        <w:rPr>
          <w:rFonts w:ascii="GHEA Grapalat" w:hAnsi="GHEA Grapalat"/>
          <w:b/>
        </w:rPr>
        <w:t>7</w:t>
      </w:r>
      <w:r w:rsidR="00A97676" w:rsidRPr="002D10EE">
        <w:rPr>
          <w:rStyle w:val="FootnoteReference"/>
          <w:rFonts w:ascii="GHEA Grapalat" w:hAnsi="GHEA Grapalat" w:cs="Sylfaen"/>
          <w:b/>
        </w:rPr>
        <w:footnoteReference w:customMarkFollows="1" w:id="15"/>
        <w:t>25</w:t>
      </w:r>
    </w:p>
    <w:p w:rsidR="00BB28C8" w:rsidRPr="002D10EE" w:rsidRDefault="00BB28C8" w:rsidP="00886644">
      <w:pPr>
        <w:pStyle w:val="BodyTextIndent3"/>
        <w:widowControl w:val="0"/>
        <w:spacing w:line="240" w:lineRule="auto"/>
        <w:ind w:firstLine="0"/>
        <w:jc w:val="right"/>
        <w:rPr>
          <w:rFonts w:ascii="GHEA Grapalat" w:hAnsi="GHEA Grapalat" w:cs="Sylfaen"/>
          <w:b/>
        </w:rPr>
      </w:pPr>
      <w:r w:rsidRPr="002D10EE">
        <w:rPr>
          <w:rFonts w:ascii="GHEA Grapalat" w:hAnsi="GHEA Grapalat"/>
          <w:b/>
        </w:rPr>
        <w:t xml:space="preserve">к Приглашению на </w:t>
      </w:r>
      <w:r w:rsidR="00886644" w:rsidRPr="002D10EE">
        <w:rPr>
          <w:rFonts w:ascii="GHEA Grapalat" w:hAnsi="GHEA Grapalat"/>
          <w:b/>
        </w:rPr>
        <w:t>запросе катировок</w:t>
      </w:r>
      <w:r w:rsidRPr="002D10EE">
        <w:rPr>
          <w:rFonts w:ascii="GHEA Grapalat" w:hAnsi="GHEA Grapalat" w:cs="Sylfaen"/>
          <w:b/>
        </w:rPr>
        <w:br/>
      </w:r>
      <w:r w:rsidRPr="002D10EE">
        <w:rPr>
          <w:rFonts w:ascii="GHEA Grapalat" w:hAnsi="GHEA Grapalat"/>
          <w:b/>
        </w:rPr>
        <w:t xml:space="preserve">под кодом </w:t>
      </w:r>
      <w:r w:rsidR="00053A85" w:rsidRPr="00C75EF2">
        <w:rPr>
          <w:rFonts w:ascii="GHEA Grapalat" w:hAnsi="GHEA Grapalat"/>
          <w:b/>
          <w:i/>
        </w:rPr>
        <w:t>АМ</w:t>
      </w:r>
      <w:r w:rsidR="00E92710" w:rsidRPr="00E92710">
        <w:rPr>
          <w:rFonts w:ascii="GHEA Grapalat" w:hAnsi="GHEA Grapalat"/>
          <w:b/>
          <w:i/>
        </w:rPr>
        <w:t>Т</w:t>
      </w:r>
      <w:r w:rsidR="00053A85">
        <w:rPr>
          <w:rFonts w:ascii="GHEA Grapalat" w:hAnsi="GHEA Grapalat"/>
          <w:b/>
          <w:i/>
        </w:rPr>
        <w:t>М---GHAShDzB*---20/</w:t>
      </w:r>
      <w:r w:rsidR="00053A85" w:rsidRPr="00C75EF2">
        <w:rPr>
          <w:rFonts w:ascii="GHEA Grapalat" w:hAnsi="GHEA Grapalat"/>
          <w:b/>
          <w:i/>
        </w:rPr>
        <w:t>1</w:t>
      </w:r>
    </w:p>
    <w:p w:rsidR="00BB28C8" w:rsidRPr="002D10EE" w:rsidRDefault="00BB28C8" w:rsidP="00BB28C8">
      <w:pPr>
        <w:widowControl w:val="0"/>
        <w:tabs>
          <w:tab w:val="left" w:pos="2268"/>
        </w:tabs>
        <w:spacing w:after="160" w:line="360" w:lineRule="auto"/>
        <w:jc w:val="right"/>
        <w:rPr>
          <w:rFonts w:ascii="GHEA Grapalat" w:hAnsi="GHEA Grapalat"/>
          <w:sz w:val="20"/>
          <w:szCs w:val="20"/>
        </w:rPr>
      </w:pPr>
    </w:p>
    <w:p w:rsidR="00C133C2" w:rsidRPr="00A6375B" w:rsidRDefault="00BB28C8" w:rsidP="00C75EF2">
      <w:pPr>
        <w:widowControl w:val="0"/>
        <w:jc w:val="center"/>
        <w:rPr>
          <w:rFonts w:ascii="GHEA Grapalat" w:hAnsi="GHEA Grapalat"/>
          <w:b/>
          <w:sz w:val="20"/>
          <w:szCs w:val="20"/>
        </w:rPr>
      </w:pPr>
      <w:r w:rsidRPr="005F1B18">
        <w:rPr>
          <w:rFonts w:ascii="GHEA Grapalat" w:hAnsi="GHEA Grapalat"/>
          <w:b/>
          <w:sz w:val="20"/>
          <w:szCs w:val="20"/>
        </w:rPr>
        <w:t xml:space="preserve">ДОГОВОР </w:t>
      </w:r>
      <w:r w:rsidRPr="00A6375B">
        <w:rPr>
          <w:rFonts w:ascii="GHEA Grapalat" w:hAnsi="GHEA Grapalat"/>
          <w:b/>
          <w:sz w:val="20"/>
          <w:szCs w:val="20"/>
        </w:rPr>
        <w:t xml:space="preserve">ЗАКУПКИ </w:t>
      </w:r>
      <w:r w:rsidR="00A10C2D" w:rsidRPr="00A10C2D">
        <w:rPr>
          <w:rFonts w:ascii="GHEA Grapalat" w:hAnsi="GHEA Grapalat"/>
          <w:b/>
          <w:sz w:val="20"/>
          <w:szCs w:val="20"/>
        </w:rPr>
        <w:t xml:space="preserve">РЕКОНСТРУКЦИЯ </w:t>
      </w:r>
      <w:r w:rsidR="00E92710" w:rsidRPr="00E92710">
        <w:rPr>
          <w:rFonts w:ascii="GHEA Grapalat" w:hAnsi="GHEA Grapalat"/>
          <w:b/>
          <w:sz w:val="20"/>
          <w:szCs w:val="20"/>
        </w:rPr>
        <w:t>СТОИТЕЛЬСТВО  ВНЕШНИХ ГАЗАПРОВОДОВ УЛИЦ И АЛЕЯЯ</w:t>
      </w:r>
      <w:r w:rsidRPr="00A6375B">
        <w:rPr>
          <w:rFonts w:ascii="GHEA Grapalat" w:hAnsi="GHEA Grapalat"/>
          <w:b/>
          <w:sz w:val="20"/>
          <w:szCs w:val="20"/>
        </w:rPr>
        <w:t xml:space="preserve">НА ВЫПОЛНЕНИЕ ПОДРЯДНЫХ РАБОТ ДЛЯ НУЖД </w:t>
      </w:r>
      <w:r w:rsidR="00C133C2" w:rsidRPr="00A6375B">
        <w:rPr>
          <w:rFonts w:ascii="GHEA Grapalat" w:hAnsi="GHEA Grapalat"/>
          <w:b/>
          <w:sz w:val="20"/>
          <w:szCs w:val="20"/>
        </w:rPr>
        <w:t>АРАРАТСКОЙ ОБЛАСТИ РА</w:t>
      </w:r>
      <w:r w:rsidR="00E92710" w:rsidRPr="00E92710">
        <w:rPr>
          <w:rFonts w:ascii="GHEA Grapalat" w:hAnsi="GHEA Grapalat"/>
          <w:b/>
          <w:sz w:val="20"/>
          <w:szCs w:val="20"/>
        </w:rPr>
        <w:t xml:space="preserve"> ТАПЕРАКАН </w:t>
      </w:r>
      <w:r w:rsidR="00C133C2" w:rsidRPr="00A6375B">
        <w:rPr>
          <w:rFonts w:ascii="GHEA Grapalat" w:hAnsi="GHEA Grapalat"/>
          <w:b/>
          <w:sz w:val="20"/>
          <w:szCs w:val="20"/>
        </w:rPr>
        <w:t xml:space="preserve"> ОБЩИНЫ </w:t>
      </w:r>
    </w:p>
    <w:p w:rsidR="00BB28C8" w:rsidRPr="00A6375B" w:rsidRDefault="00BB28C8" w:rsidP="00C75EF2">
      <w:pPr>
        <w:widowControl w:val="0"/>
        <w:rPr>
          <w:rFonts w:ascii="GHEA Grapalat" w:hAnsi="GHEA Grapalat"/>
          <w:b/>
          <w:sz w:val="20"/>
          <w:szCs w:val="20"/>
          <w:lang w:val="en-US"/>
        </w:rPr>
      </w:pPr>
      <w:r w:rsidRPr="00A6375B">
        <w:rPr>
          <w:rFonts w:ascii="GHEA Grapalat" w:hAnsi="GHEA Grapalat"/>
          <w:b/>
          <w:sz w:val="20"/>
          <w:szCs w:val="20"/>
        </w:rPr>
        <w:t xml:space="preserve">№ </w:t>
      </w:r>
      <w:r w:rsidR="00053A85" w:rsidRPr="00A6375B">
        <w:rPr>
          <w:rFonts w:ascii="GHEA Grapalat" w:hAnsi="GHEA Grapalat"/>
          <w:b/>
          <w:i/>
          <w:sz w:val="20"/>
          <w:szCs w:val="20"/>
        </w:rPr>
        <w:t>АМ</w:t>
      </w:r>
      <w:r w:rsidR="00E92710">
        <w:rPr>
          <w:rFonts w:ascii="GHEA Grapalat" w:hAnsi="GHEA Grapalat"/>
          <w:b/>
          <w:i/>
          <w:sz w:val="20"/>
          <w:szCs w:val="20"/>
          <w:lang w:val="en-US"/>
        </w:rPr>
        <w:t>Т</w:t>
      </w:r>
      <w:r w:rsidR="00053A85" w:rsidRPr="00A6375B">
        <w:rPr>
          <w:rFonts w:ascii="GHEA Grapalat" w:hAnsi="GHEA Grapalat"/>
          <w:b/>
          <w:i/>
          <w:sz w:val="20"/>
          <w:szCs w:val="20"/>
        </w:rPr>
        <w:t>М---GHAShDzB*---20/1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2D10EE" w:rsidTr="003D2146">
        <w:tc>
          <w:tcPr>
            <w:tcW w:w="4503" w:type="dxa"/>
          </w:tcPr>
          <w:p w:rsidR="00C75EF2" w:rsidRDefault="00C75EF2" w:rsidP="00C75EF2">
            <w:pPr>
              <w:widowControl w:val="0"/>
              <w:tabs>
                <w:tab w:val="left" w:pos="720"/>
                <w:tab w:val="left" w:pos="1440"/>
                <w:tab w:val="left" w:pos="8865"/>
              </w:tabs>
              <w:jc w:val="both"/>
              <w:rPr>
                <w:rFonts w:ascii="GHEA Grapalat" w:hAnsi="GHEA Grapalat"/>
                <w:sz w:val="20"/>
                <w:szCs w:val="20"/>
              </w:rPr>
            </w:pPr>
          </w:p>
          <w:p w:rsidR="00BB28C8" w:rsidRPr="002D10EE" w:rsidRDefault="00C133C2" w:rsidP="00E92710">
            <w:pPr>
              <w:widowControl w:val="0"/>
              <w:tabs>
                <w:tab w:val="left" w:pos="720"/>
                <w:tab w:val="left" w:pos="1440"/>
                <w:tab w:val="left" w:pos="8865"/>
              </w:tabs>
              <w:jc w:val="both"/>
              <w:rPr>
                <w:rFonts w:ascii="GHEA Grapalat" w:hAnsi="GHEA Grapalat"/>
                <w:sz w:val="20"/>
                <w:szCs w:val="20"/>
                <w:lang w:val="en-US"/>
              </w:rPr>
            </w:pPr>
            <w:r w:rsidRPr="002D10EE">
              <w:rPr>
                <w:rFonts w:ascii="GHEA Grapalat" w:hAnsi="GHEA Grapalat"/>
                <w:sz w:val="20"/>
                <w:szCs w:val="20"/>
              </w:rPr>
              <w:t xml:space="preserve">Общество </w:t>
            </w:r>
            <w:r w:rsidR="00E92710">
              <w:rPr>
                <w:rFonts w:ascii="GHEA Grapalat" w:hAnsi="GHEA Grapalat"/>
                <w:sz w:val="20"/>
                <w:szCs w:val="20"/>
                <w:lang w:val="en-US"/>
              </w:rPr>
              <w:t>Таперакан</w:t>
            </w:r>
          </w:p>
        </w:tc>
        <w:tc>
          <w:tcPr>
            <w:tcW w:w="4784" w:type="dxa"/>
          </w:tcPr>
          <w:p w:rsidR="00C75EF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2D10EE"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p>
        </w:tc>
      </w:tr>
    </w:tbl>
    <w:p w:rsidR="00BB28C8" w:rsidRPr="002D10EE" w:rsidRDefault="00BB28C8" w:rsidP="00C75EF2">
      <w:pPr>
        <w:widowControl w:val="0"/>
        <w:jc w:val="both"/>
        <w:rPr>
          <w:rFonts w:ascii="GHEA Grapalat" w:hAnsi="GHEA Grapalat"/>
          <w:sz w:val="20"/>
          <w:szCs w:val="20"/>
        </w:rPr>
      </w:pPr>
    </w:p>
    <w:p w:rsidR="00C133C2" w:rsidRPr="002D10EE" w:rsidRDefault="00C133C2" w:rsidP="00C75EF2">
      <w:pPr>
        <w:widowControl w:val="0"/>
        <w:jc w:val="both"/>
        <w:rPr>
          <w:rFonts w:ascii="GHEA Grapalat" w:hAnsi="GHEA Grapalat"/>
          <w:sz w:val="20"/>
          <w:szCs w:val="20"/>
        </w:rPr>
      </w:pPr>
      <w:r w:rsidRPr="002D10EE">
        <w:rPr>
          <w:rFonts w:ascii="GHEA Grapalat" w:hAnsi="GHEA Grapalat"/>
          <w:sz w:val="20"/>
          <w:szCs w:val="20"/>
        </w:rPr>
        <w:t xml:space="preserve">               Араратский область РА , </w:t>
      </w:r>
      <w:r w:rsidR="00487935" w:rsidRPr="00487935">
        <w:rPr>
          <w:rFonts w:ascii="GHEA Grapalat" w:hAnsi="GHEA Grapalat"/>
          <w:sz w:val="20"/>
          <w:szCs w:val="20"/>
        </w:rPr>
        <w:t>П.Севак</w:t>
      </w:r>
      <w:r w:rsidRPr="002D10EE">
        <w:rPr>
          <w:rFonts w:ascii="GHEA Grapalat" w:hAnsi="GHEA Grapalat"/>
          <w:sz w:val="20"/>
          <w:szCs w:val="20"/>
        </w:rPr>
        <w:t xml:space="preserve"> муниципалитет, в лице п</w:t>
      </w:r>
      <w:r w:rsidR="00053A85">
        <w:rPr>
          <w:rFonts w:ascii="GHEA Grapalat" w:hAnsi="GHEA Grapalat"/>
          <w:sz w:val="20"/>
          <w:szCs w:val="20"/>
        </w:rPr>
        <w:t>редседателя общество</w:t>
      </w:r>
      <w:r w:rsidR="00487935" w:rsidRPr="00487935">
        <w:rPr>
          <w:rFonts w:ascii="GHEA Grapalat" w:hAnsi="GHEA Grapalat"/>
          <w:sz w:val="20"/>
          <w:szCs w:val="20"/>
        </w:rPr>
        <w:t>Е.Степанян</w:t>
      </w:r>
      <w:r w:rsidRPr="002D10EE">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2D10EE" w:rsidRDefault="00C133C2" w:rsidP="00C75EF2">
      <w:pPr>
        <w:widowControl w:val="0"/>
        <w:jc w:val="both"/>
        <w:rPr>
          <w:rFonts w:ascii="GHEA Grapalat" w:hAnsi="GHEA Grapalat"/>
          <w:sz w:val="20"/>
          <w:szCs w:val="20"/>
        </w:rPr>
      </w:pPr>
    </w:p>
    <w:p w:rsidR="00C133C2" w:rsidRPr="002D10EE" w:rsidRDefault="00C133C2" w:rsidP="00C75EF2">
      <w:pPr>
        <w:widowControl w:val="0"/>
        <w:rPr>
          <w:rFonts w:ascii="GHEA Grapalat" w:hAnsi="GHEA Grapalat"/>
          <w:sz w:val="20"/>
          <w:szCs w:val="20"/>
        </w:rPr>
      </w:pPr>
    </w:p>
    <w:p w:rsidR="00BB28C8" w:rsidRPr="002D10EE" w:rsidRDefault="00BB28C8" w:rsidP="00C133C2">
      <w:pPr>
        <w:widowControl w:val="0"/>
        <w:rPr>
          <w:rFonts w:ascii="GHEA Grapalat" w:hAnsi="GHEA Grapalat"/>
          <w:b/>
          <w:sz w:val="20"/>
          <w:szCs w:val="20"/>
        </w:rPr>
      </w:pPr>
      <w:r w:rsidRPr="002D10EE">
        <w:rPr>
          <w:rFonts w:ascii="GHEA Grapalat" w:hAnsi="GHEA Grapalat"/>
          <w:b/>
          <w:sz w:val="20"/>
          <w:szCs w:val="20"/>
        </w:rPr>
        <w:t>1. ПРЕДМЕТ ДОГОВОРА</w:t>
      </w:r>
    </w:p>
    <w:p w:rsidR="00C133C2" w:rsidRPr="002D10EE" w:rsidRDefault="00C133C2" w:rsidP="00C133C2">
      <w:pPr>
        <w:jc w:val="both"/>
        <w:rPr>
          <w:rFonts w:ascii="GHEA Grapalat" w:hAnsi="GHEA Grapalat"/>
          <w:sz w:val="20"/>
          <w:szCs w:val="20"/>
        </w:rPr>
      </w:pPr>
    </w:p>
    <w:p w:rsidR="00C133C2" w:rsidRPr="002D10EE" w:rsidRDefault="00C133C2" w:rsidP="00487935">
      <w:pPr>
        <w:jc w:val="both"/>
        <w:rPr>
          <w:rFonts w:ascii="GHEA Grapalat" w:hAnsi="GHEA Grapalat"/>
          <w:sz w:val="20"/>
          <w:szCs w:val="20"/>
        </w:rPr>
      </w:pPr>
      <w:r w:rsidRPr="002D10EE">
        <w:rPr>
          <w:rFonts w:ascii="GHEA Grapalat" w:hAnsi="GHEA Grapalat"/>
          <w:sz w:val="20"/>
          <w:szCs w:val="20"/>
        </w:rPr>
        <w:t>1.1.</w:t>
      </w:r>
      <w:r w:rsidR="00BB28C8" w:rsidRPr="002D10EE">
        <w:rPr>
          <w:rFonts w:ascii="GHEA Grapalat" w:hAnsi="GHEA Grapalat"/>
          <w:sz w:val="20"/>
          <w:szCs w:val="20"/>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2D10EE">
        <w:rPr>
          <w:rFonts w:ascii="GHEA Grapalat" w:hAnsi="GHEA Grapalat"/>
          <w:sz w:val="20"/>
          <w:szCs w:val="20"/>
        </w:rPr>
        <w:t>объемной ведомостью-</w:t>
      </w:r>
      <w:r w:rsidR="00BB28C8" w:rsidRPr="002D10EE">
        <w:rPr>
          <w:rFonts w:ascii="Courier New" w:hAnsi="Courier New" w:cs="Courier New"/>
          <w:sz w:val="20"/>
          <w:szCs w:val="20"/>
        </w:rPr>
        <w:t> </w:t>
      </w:r>
      <w:r w:rsidR="00BB28C8" w:rsidRPr="002D10EE">
        <w:rPr>
          <w:rFonts w:ascii="GHEA Grapalat" w:hAnsi="GHEA Grapalat" w:cs="GHEA Grapalat"/>
          <w:sz w:val="20"/>
          <w:szCs w:val="20"/>
        </w:rPr>
        <w:t>сметой</w:t>
      </w:r>
      <w:r w:rsidR="00BB28C8" w:rsidRPr="002D10EE">
        <w:rPr>
          <w:rFonts w:ascii="GHEA Grapalat" w:hAnsi="GHEA Grapalat"/>
          <w:sz w:val="20"/>
          <w:szCs w:val="20"/>
        </w:rPr>
        <w:t>,</w:t>
      </w:r>
      <w:r w:rsidR="00BB28C8" w:rsidRPr="002D10EE">
        <w:rPr>
          <w:rFonts w:ascii="GHEA Grapalat" w:hAnsi="GHEA Grapalat"/>
          <w:spacing w:val="6"/>
          <w:sz w:val="20"/>
          <w:szCs w:val="20"/>
        </w:rPr>
        <w:t xml:space="preserve"> установленной Приложением № 1 к настоящему </w:t>
      </w:r>
      <w:r w:rsidR="00BB28C8" w:rsidRPr="00053A85">
        <w:rPr>
          <w:rFonts w:ascii="GHEA Grapalat" w:hAnsi="GHEA Grapalat"/>
          <w:spacing w:val="6"/>
          <w:sz w:val="20"/>
          <w:szCs w:val="20"/>
        </w:rPr>
        <w:t>Договору</w:t>
      </w:r>
      <w:r w:rsidR="00053A85" w:rsidRPr="00053A85">
        <w:rPr>
          <w:rFonts w:ascii="GHEA Grapalat" w:hAnsi="GHEA Grapalat"/>
          <w:sz w:val="20"/>
          <w:szCs w:val="20"/>
          <w:u w:val="single"/>
        </w:rPr>
        <w:t>"</w:t>
      </w:r>
      <w:r w:rsidR="00487935" w:rsidRPr="00487935">
        <w:t xml:space="preserve"> </w:t>
      </w:r>
      <w:r w:rsidR="00487935" w:rsidRPr="00487935">
        <w:rPr>
          <w:rFonts w:ascii="GHEA Grapalat" w:hAnsi="GHEA Grapalat"/>
          <w:sz w:val="20"/>
          <w:szCs w:val="20"/>
          <w:lang w:eastAsia="en-US" w:bidi="ar-SA"/>
        </w:rPr>
        <w:t>Строительство очистных сооружений сточных вод для нужд общины ПСЖак (далее - работы),</w:t>
      </w:r>
      <w:r w:rsidR="00E4122D" w:rsidRPr="00E4122D">
        <w:rPr>
          <w:rFonts w:ascii="GHEA Grapalat" w:hAnsi="GHEA Grapalat"/>
          <w:sz w:val="20"/>
          <w:szCs w:val="20"/>
          <w:lang w:eastAsia="en-US" w:bidi="ar-SA"/>
        </w:rPr>
        <w:t xml:space="preserve">, </w:t>
      </w:r>
      <w:r w:rsidR="00BB28C8" w:rsidRPr="002D10EE">
        <w:rPr>
          <w:rFonts w:ascii="GHEA Grapalat" w:hAnsi="GHEA Grapalat"/>
          <w:sz w:val="20"/>
          <w:szCs w:val="20"/>
        </w:rPr>
        <w:t>(далее — договор), работы (далее — работа), а Заказчик обязуется принимать выполненную работу и платить за нее.</w:t>
      </w:r>
      <w:r w:rsidR="00487935" w:rsidRPr="00487935">
        <w:rPr>
          <w:rFonts w:ascii="GHEA Grapalat" w:hAnsi="GHEA Grapalat"/>
          <w:sz w:val="20"/>
          <w:szCs w:val="20"/>
        </w:rPr>
        <w:t xml:space="preserve"> </w:t>
      </w:r>
      <w:r w:rsidRPr="002D10EE">
        <w:rPr>
          <w:rFonts w:ascii="GHEA Grapalat" w:hAnsi="GHEA Grapalat"/>
          <w:sz w:val="20"/>
          <w:szCs w:val="20"/>
        </w:rPr>
        <w:t>1.2.</w:t>
      </w:r>
      <w:r w:rsidR="00BB28C8" w:rsidRPr="002D10EE">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2D10EE">
        <w:rPr>
          <w:rFonts w:ascii="GHEA Grapalat" w:hAnsi="GHEA Grapalat"/>
          <w:sz w:val="20"/>
          <w:szCs w:val="20"/>
        </w:rPr>
        <w:t>объемной ведомостью-</w:t>
      </w:r>
      <w:r w:rsidR="00104071" w:rsidRPr="002D10EE">
        <w:rPr>
          <w:rFonts w:ascii="Courier New" w:hAnsi="Courier New" w:cs="Courier New"/>
          <w:sz w:val="20"/>
          <w:szCs w:val="20"/>
        </w:rPr>
        <w:t> </w:t>
      </w:r>
      <w:r w:rsidR="00104071" w:rsidRPr="002D10EE">
        <w:rPr>
          <w:rFonts w:ascii="GHEA Grapalat" w:hAnsi="GHEA Grapalat"/>
          <w:sz w:val="20"/>
          <w:szCs w:val="20"/>
        </w:rPr>
        <w:t xml:space="preserve">сметой </w:t>
      </w:r>
      <w:r w:rsidR="00BB28C8" w:rsidRPr="002D10EE">
        <w:rPr>
          <w:rFonts w:ascii="GHEA Grapalat" w:hAnsi="GHEA Grapalat"/>
          <w:sz w:val="20"/>
          <w:szCs w:val="20"/>
        </w:rPr>
        <w:t>работы.</w:t>
      </w:r>
    </w:p>
    <w:p w:rsidR="00BB28C8" w:rsidRPr="002D10EE" w:rsidRDefault="00BB28C8"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Pr="002D10EE">
        <w:rPr>
          <w:rFonts w:ascii="GHEA Grapalat" w:hAnsi="GHEA Grapalat"/>
          <w:spacing w:val="6"/>
          <w:sz w:val="20"/>
          <w:szCs w:val="20"/>
        </w:rPr>
        <w:t>Предусмотренные договором работы начинаются после вступления</w:t>
      </w:r>
      <w:r w:rsidRPr="002D10EE">
        <w:rPr>
          <w:rFonts w:ascii="Courier New" w:hAnsi="Courier New" w:cs="Courier New"/>
          <w:spacing w:val="6"/>
          <w:sz w:val="20"/>
          <w:szCs w:val="20"/>
          <w:lang w:val="en-US"/>
        </w:rPr>
        <w:t> </w:t>
      </w:r>
      <w:r w:rsidRPr="002D10EE">
        <w:rPr>
          <w:rFonts w:ascii="GHEA Grapalat" w:hAnsi="GHEA Grapalat"/>
          <w:spacing w:val="6"/>
          <w:sz w:val="20"/>
          <w:szCs w:val="20"/>
        </w:rPr>
        <w:t>договора в силу и устанавливается следующий срок выполнения:</w:t>
      </w:r>
    </w:p>
    <w:p w:rsidR="00BB28C8" w:rsidRPr="002D10EE" w:rsidRDefault="00BB28C8" w:rsidP="00C133C2">
      <w:pPr>
        <w:widowControl w:val="0"/>
        <w:jc w:val="both"/>
        <w:rPr>
          <w:rFonts w:ascii="GHEA Grapalat" w:hAnsi="GHEA Grapalat"/>
          <w:spacing w:val="6"/>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134"/>
        </w:tabs>
        <w:spacing w:after="160"/>
        <w:jc w:val="both"/>
        <w:rPr>
          <w:rFonts w:ascii="GHEA Grapalat" w:hAnsi="GHEA Grapalat" w:cs="Times Armenian"/>
          <w:sz w:val="20"/>
          <w:szCs w:val="20"/>
          <w:vertAlign w:val="superscript"/>
        </w:rPr>
      </w:pPr>
      <w:r w:rsidRPr="002D10EE">
        <w:rPr>
          <w:rFonts w:ascii="GHEA Grapalat" w:hAnsi="GHEA Grapalat"/>
          <w:sz w:val="20"/>
          <w:szCs w:val="20"/>
          <w:vertAlign w:val="superscript"/>
        </w:rPr>
        <w:t>окончательный срок выполнения работ</w:t>
      </w:r>
    </w:p>
    <w:p w:rsidR="00BB28C8" w:rsidRPr="002D10EE" w:rsidRDefault="00BB28C8" w:rsidP="00C75EF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2D10EE" w:rsidRDefault="00BB28C8" w:rsidP="00C133C2">
      <w:pPr>
        <w:widowControl w:val="0"/>
        <w:tabs>
          <w:tab w:val="left" w:pos="1276"/>
        </w:tabs>
        <w:spacing w:after="160" w:line="360" w:lineRule="auto"/>
        <w:rPr>
          <w:rFonts w:ascii="GHEA Grapalat" w:hAnsi="GHEA Grapalat"/>
          <w:b/>
          <w:sz w:val="20"/>
          <w:szCs w:val="20"/>
        </w:rPr>
      </w:pPr>
      <w:r w:rsidRPr="002D10EE">
        <w:rPr>
          <w:rFonts w:ascii="GHEA Grapalat" w:hAnsi="GHEA Grapalat"/>
          <w:b/>
          <w:sz w:val="20"/>
          <w:szCs w:val="20"/>
        </w:rPr>
        <w:t>2. ВЫПОЛНЕНИЕ РАБОТ СРЕДСТВАМИ ПОДРЯДЧИКА</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2.1.</w:t>
      </w:r>
      <w:r w:rsidR="00BB28C8" w:rsidRPr="002D10EE">
        <w:rPr>
          <w:rFonts w:ascii="GHEA Grapalat" w:hAnsi="GHEA Grapalat"/>
          <w:sz w:val="20"/>
          <w:szCs w:val="20"/>
        </w:rPr>
        <w:t xml:space="preserve">Работа выполняется силами, материалами и средствами Подрядчика. </w:t>
      </w:r>
    </w:p>
    <w:p w:rsidR="00BB28C8" w:rsidRPr="002D10EE" w:rsidRDefault="00C133C2" w:rsidP="00C133C2">
      <w:pPr>
        <w:widowControl w:val="0"/>
        <w:tabs>
          <w:tab w:val="left" w:pos="1134"/>
          <w:tab w:val="left" w:pos="1276"/>
        </w:tabs>
        <w:jc w:val="both"/>
        <w:rPr>
          <w:rFonts w:ascii="GHEA Grapalat" w:hAnsi="GHEA Grapalat"/>
          <w:sz w:val="20"/>
          <w:szCs w:val="20"/>
        </w:rPr>
      </w:pPr>
      <w:r w:rsidRPr="002D10EE">
        <w:rPr>
          <w:rFonts w:ascii="GHEA Grapalat" w:hAnsi="GHEA Grapalat"/>
          <w:sz w:val="20"/>
          <w:szCs w:val="20"/>
        </w:rPr>
        <w:t>2.2.</w:t>
      </w:r>
      <w:r w:rsidR="00BB28C8" w:rsidRPr="002D10EE">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2D10EE" w:rsidRDefault="00BB28C8" w:rsidP="00C133C2">
      <w:pPr>
        <w:widowControl w:val="0"/>
        <w:tabs>
          <w:tab w:val="left" w:pos="1276"/>
        </w:tabs>
        <w:jc w:val="center"/>
        <w:rPr>
          <w:rFonts w:ascii="GHEA Grapalat" w:hAnsi="GHEA Grapalat"/>
          <w:b/>
          <w:i/>
          <w:sz w:val="20"/>
          <w:szCs w:val="20"/>
        </w:rPr>
      </w:pPr>
    </w:p>
    <w:p w:rsidR="00BB28C8" w:rsidRPr="002D10EE" w:rsidRDefault="00BB28C8" w:rsidP="00BB28C8">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3. ПРАВА И ОБЯЗАННОСТИ СТОРОН</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3.1.</w:t>
      </w:r>
      <w:r w:rsidR="00BB28C8" w:rsidRPr="002D10EE">
        <w:rPr>
          <w:rFonts w:ascii="GHEA Grapalat" w:hAnsi="GHEA Grapalat"/>
          <w:b/>
          <w:sz w:val="20"/>
          <w:szCs w:val="20"/>
        </w:rPr>
        <w:t>Заказчик имеет право:</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3.1.1.</w:t>
      </w:r>
      <w:r w:rsidR="00BB28C8" w:rsidRPr="002D10EE">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3.1.2.</w:t>
      </w:r>
      <w:r w:rsidR="00BB28C8" w:rsidRPr="002D10EE">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3.1.3.</w:t>
      </w:r>
      <w:r w:rsidR="00BB28C8" w:rsidRPr="002D10EE">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2D10E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3.1.4.</w:t>
      </w:r>
      <w:r w:rsidR="00BB28C8" w:rsidRPr="002D10EE">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а)</w:t>
      </w:r>
      <w:r w:rsidR="00BB28C8" w:rsidRPr="002D10EE">
        <w:rPr>
          <w:rFonts w:ascii="GHEA Grapalat" w:hAnsi="GHEA Grapalat"/>
          <w:sz w:val="20"/>
          <w:szCs w:val="20"/>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б)</w:t>
      </w:r>
      <w:r w:rsidR="00BB28C8" w:rsidRPr="002D10EE">
        <w:rPr>
          <w:rFonts w:ascii="GHEA Grapalat" w:hAnsi="GHEA Grapalat"/>
          <w:sz w:val="20"/>
          <w:szCs w:val="20"/>
        </w:rPr>
        <w:t>Подрядчик нарушил предусмотренный в пункте 1.3 договора срок (календарный график включительно),</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в)</w:t>
      </w:r>
      <w:r w:rsidR="00BB28C8" w:rsidRPr="002D10EE">
        <w:rPr>
          <w:rFonts w:ascii="GHEA Grapalat" w:hAnsi="GHEA Grapalat"/>
          <w:sz w:val="20"/>
          <w:szCs w:val="20"/>
        </w:rPr>
        <w:t>выполненная Подрядчиком работа не соответствует требованиям, установленным проектно-сметными документами,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г)</w:t>
      </w:r>
      <w:r w:rsidR="00BB28C8" w:rsidRPr="002D10EE">
        <w:rPr>
          <w:rFonts w:ascii="GHEA Grapalat" w:hAnsi="GHEA Grapalat"/>
          <w:sz w:val="20"/>
          <w:szCs w:val="20"/>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3.1.5.</w:t>
      </w:r>
      <w:r w:rsidR="00BB28C8" w:rsidRPr="002D10EE">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3.1.6.</w:t>
      </w:r>
      <w:r w:rsidR="00BB28C8" w:rsidRPr="002D10EE">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3.1.7.</w:t>
      </w:r>
      <w:r w:rsidR="00BB28C8" w:rsidRPr="002D10EE">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D10EE" w:rsidRDefault="00C133C2" w:rsidP="00C133C2">
      <w:pPr>
        <w:rPr>
          <w:rFonts w:ascii="GHEA Grapalat" w:hAnsi="GHEA Grapalat"/>
          <w:b/>
          <w:sz w:val="20"/>
          <w:szCs w:val="20"/>
        </w:rPr>
      </w:pPr>
      <w:r w:rsidRPr="002D10EE">
        <w:rPr>
          <w:rFonts w:ascii="GHEA Grapalat" w:hAnsi="GHEA Grapalat"/>
          <w:b/>
          <w:sz w:val="20"/>
          <w:szCs w:val="20"/>
        </w:rPr>
        <w:t>3.2.</w:t>
      </w:r>
      <w:r w:rsidR="00BB28C8" w:rsidRPr="002D10EE">
        <w:rPr>
          <w:rFonts w:ascii="GHEA Grapalat" w:hAnsi="GHEA Grapalat"/>
          <w:b/>
          <w:sz w:val="20"/>
          <w:szCs w:val="20"/>
        </w:rPr>
        <w:t>Заказчик обязан:</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3.2.1.</w:t>
      </w:r>
      <w:r w:rsidR="00BB28C8" w:rsidRPr="002D10EE">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3.2.2.</w:t>
      </w:r>
      <w:r w:rsidR="00BB28C8" w:rsidRPr="002D10EE">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3.2.3.</w:t>
      </w:r>
      <w:r w:rsidR="00BB28C8" w:rsidRPr="002D10EE">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3.2.4.</w:t>
      </w:r>
      <w:r w:rsidR="00BB28C8" w:rsidRPr="002D10EE">
        <w:rPr>
          <w:rFonts w:ascii="GHEA Grapalat" w:hAnsi="GHEA Grapalat"/>
          <w:sz w:val="20"/>
          <w:szCs w:val="20"/>
        </w:rPr>
        <w:t>В случае приемки результата работы в срок, предусмотренный пунктом 1.3.</w:t>
      </w:r>
      <w:r w:rsidR="00BB28C8" w:rsidRPr="002D10EE">
        <w:rPr>
          <w:rFonts w:ascii="GHEA Grapalat" w:hAnsi="GHEA Grapalat"/>
          <w:sz w:val="20"/>
          <w:szCs w:val="20"/>
        </w:rPr>
        <w:tab/>
        <w:t xml:space="preserve">Договора, уплачивать Подрядчику суммы, подлежащие уплате последнему. </w:t>
      </w:r>
    </w:p>
    <w:p w:rsidR="00BB28C8" w:rsidRPr="002D10EE" w:rsidRDefault="00C133C2" w:rsidP="00C133C2">
      <w:pPr>
        <w:widowControl w:val="0"/>
        <w:tabs>
          <w:tab w:val="left" w:pos="1134"/>
        </w:tabs>
        <w:jc w:val="both"/>
        <w:rPr>
          <w:rFonts w:ascii="GHEA Grapalat" w:hAnsi="GHEA Grapalat"/>
          <w:b/>
          <w:sz w:val="20"/>
          <w:szCs w:val="20"/>
        </w:rPr>
      </w:pPr>
      <w:r w:rsidRPr="002D10EE">
        <w:rPr>
          <w:rFonts w:ascii="GHEA Grapalat" w:hAnsi="GHEA Grapalat"/>
          <w:b/>
          <w:sz w:val="20"/>
          <w:szCs w:val="20"/>
        </w:rPr>
        <w:t>3.3.</w:t>
      </w:r>
      <w:r w:rsidR="00BB28C8" w:rsidRPr="002D10EE">
        <w:rPr>
          <w:rFonts w:ascii="GHEA Grapalat" w:hAnsi="GHEA Grapalat"/>
          <w:b/>
          <w:sz w:val="20"/>
          <w:szCs w:val="20"/>
        </w:rPr>
        <w:t>Подрядчик имеет право:</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3.3.1</w:t>
      </w:r>
      <w:r w:rsidR="00C133C2" w:rsidRPr="002D10EE">
        <w:rPr>
          <w:rFonts w:ascii="GHEA Grapalat" w:hAnsi="GHEA Grapalat"/>
          <w:sz w:val="20"/>
          <w:szCs w:val="20"/>
        </w:rPr>
        <w:t>.</w:t>
      </w:r>
      <w:r w:rsidRPr="002D10EE">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3.3.2.</w:t>
      </w:r>
      <w:r w:rsidR="00BB28C8" w:rsidRPr="002D10EE">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3.4.</w:t>
      </w:r>
      <w:r w:rsidR="00BB28C8" w:rsidRPr="002D10EE">
        <w:rPr>
          <w:rFonts w:ascii="GHEA Grapalat" w:hAnsi="GHEA Grapalat"/>
          <w:b/>
          <w:sz w:val="20"/>
          <w:szCs w:val="20"/>
        </w:rPr>
        <w:t>Подрядчик обязан:</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3.4.1.</w:t>
      </w:r>
      <w:r w:rsidR="00BB28C8" w:rsidRPr="002D10EE">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Pr>
          <w:rFonts w:ascii="GHEA Grapalat" w:hAnsi="GHEA Grapalat"/>
          <w:sz w:val="20"/>
          <w:szCs w:val="20"/>
        </w:rPr>
        <w:t>—</w:t>
      </w:r>
      <w:r w:rsidR="00BB28C8" w:rsidRPr="002D10EE">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3.4.2.</w:t>
      </w:r>
      <w:r w:rsidR="00BB28C8" w:rsidRPr="002D10EE">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3.4.3.</w:t>
      </w:r>
      <w:r w:rsidR="00BB28C8" w:rsidRPr="002D10EE">
        <w:rPr>
          <w:rFonts w:ascii="GHEA Grapalat" w:hAnsi="GHEA Grapalat"/>
          <w:sz w:val="20"/>
          <w:szCs w:val="20"/>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3.4.4.</w:t>
      </w:r>
      <w:r w:rsidR="00BB28C8" w:rsidRPr="002D10EE">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3.4.5.</w:t>
      </w:r>
      <w:r w:rsidR="00BB28C8" w:rsidRPr="002D10EE">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3.4.6.</w:t>
      </w:r>
      <w:r w:rsidR="00BB28C8" w:rsidRPr="002D10EE">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3.4.7.</w:t>
      </w:r>
      <w:r w:rsidR="00BB28C8" w:rsidRPr="002D10EE">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3.4.8.</w:t>
      </w:r>
      <w:r w:rsidR="00BB28C8" w:rsidRPr="002D10EE">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3.4.9.</w:t>
      </w:r>
      <w:r w:rsidR="00BB28C8" w:rsidRPr="002D10EE">
        <w:rPr>
          <w:rFonts w:ascii="GHEA Grapalat" w:hAnsi="GHEA Grapalat"/>
          <w:sz w:val="20"/>
          <w:szCs w:val="20"/>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2D10EE">
        <w:rPr>
          <w:rStyle w:val="FootnoteReference"/>
          <w:rFonts w:ascii="GHEA Grapalat" w:hAnsi="GHEA Grapalat"/>
          <w:sz w:val="20"/>
          <w:szCs w:val="20"/>
        </w:rPr>
        <w:footnoteReference w:customMarkFollows="1" w:id="16"/>
        <w:t>26</w:t>
      </w:r>
      <w:r w:rsidR="00BB28C8" w:rsidRPr="002D10EE">
        <w:rPr>
          <w:rFonts w:ascii="GHEA Grapalat" w:hAnsi="GHEA Grapalat"/>
          <w:sz w:val="20"/>
          <w:szCs w:val="20"/>
        </w:rPr>
        <w:t>.</w:t>
      </w:r>
    </w:p>
    <w:p w:rsidR="00BB28C8" w:rsidRPr="002D10EE" w:rsidRDefault="00C133C2" w:rsidP="00C133C2">
      <w:pPr>
        <w:widowControl w:val="0"/>
        <w:tabs>
          <w:tab w:val="left" w:pos="1418"/>
        </w:tabs>
        <w:jc w:val="both"/>
        <w:rPr>
          <w:rFonts w:ascii="GHEA Grapalat" w:hAnsi="GHEA Grapalat" w:cs="Times Armenian"/>
          <w:sz w:val="20"/>
          <w:szCs w:val="20"/>
        </w:rPr>
      </w:pPr>
      <w:r w:rsidRPr="002D10EE">
        <w:rPr>
          <w:rFonts w:ascii="GHEA Grapalat" w:hAnsi="GHEA Grapalat"/>
          <w:sz w:val="20"/>
          <w:szCs w:val="20"/>
        </w:rPr>
        <w:lastRenderedPageBreak/>
        <w:t>3.4.10.</w:t>
      </w:r>
      <w:r w:rsidR="00BB28C8" w:rsidRPr="002D10EE">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2D10EE">
        <w:rPr>
          <w:rFonts w:ascii="GHEA Grapalat" w:hAnsi="GHEA Grapalat"/>
          <w:sz w:val="20"/>
          <w:szCs w:val="20"/>
        </w:rPr>
        <w:t xml:space="preserve"> и (или) к</w:t>
      </w:r>
      <w:r w:rsidR="00165A51" w:rsidRPr="002D10EE">
        <w:rPr>
          <w:rFonts w:ascii="GHEA Grapalat" w:hAnsi="GHEA Grapalat"/>
          <w:sz w:val="20"/>
          <w:szCs w:val="20"/>
        </w:rPr>
        <w:t xml:space="preserve">приборам </w:t>
      </w:r>
      <w:r w:rsidR="00FA2CF4" w:rsidRPr="002D10EE">
        <w:rPr>
          <w:rFonts w:ascii="GHEA Grapalat" w:hAnsi="GHEA Grapalat"/>
          <w:sz w:val="20"/>
          <w:szCs w:val="20"/>
        </w:rPr>
        <w:t>и</w:t>
      </w:r>
      <w:r w:rsidR="00165A51" w:rsidRPr="002D10EE">
        <w:rPr>
          <w:rFonts w:ascii="GHEA Grapalat" w:hAnsi="GHEA Grapalat"/>
          <w:sz w:val="20"/>
          <w:szCs w:val="20"/>
        </w:rPr>
        <w:t xml:space="preserve"> оборудованию</w:t>
      </w:r>
      <w:r w:rsidR="00BB28C8" w:rsidRPr="002D10EE">
        <w:rPr>
          <w:rFonts w:ascii="GHEA Grapalat" w:hAnsi="GHEA Grapalat"/>
          <w:sz w:val="20"/>
          <w:szCs w:val="20"/>
        </w:rPr>
        <w:t xml:space="preserve"> представлены в приложении № —- к договору</w:t>
      </w:r>
      <w:r w:rsidR="00C86F9C" w:rsidRPr="002D10EE">
        <w:rPr>
          <w:rStyle w:val="FootnoteReference"/>
          <w:rFonts w:ascii="GHEA Grapalat" w:hAnsi="GHEA Grapalat"/>
          <w:sz w:val="20"/>
          <w:szCs w:val="20"/>
        </w:rPr>
        <w:footnoteReference w:customMarkFollows="1" w:id="17"/>
        <w:t>27</w:t>
      </w:r>
      <w:r w:rsidR="00BB28C8" w:rsidRPr="002D10EE">
        <w:rPr>
          <w:rFonts w:ascii="GHEA Grapalat" w:hAnsi="GHEA Grapalat"/>
          <w:sz w:val="20"/>
          <w:szCs w:val="20"/>
        </w:rPr>
        <w:t xml:space="preserve">. </w:t>
      </w:r>
    </w:p>
    <w:p w:rsidR="00BB28C8" w:rsidRPr="002D10EE" w:rsidRDefault="00C133C2" w:rsidP="00C133C2">
      <w:pPr>
        <w:widowControl w:val="0"/>
        <w:tabs>
          <w:tab w:val="left" w:pos="1418"/>
        </w:tabs>
        <w:jc w:val="both"/>
        <w:rPr>
          <w:rFonts w:ascii="GHEA Grapalat" w:hAnsi="GHEA Grapalat"/>
          <w:sz w:val="20"/>
          <w:szCs w:val="20"/>
        </w:rPr>
      </w:pPr>
      <w:r w:rsidRPr="002D10EE">
        <w:rPr>
          <w:rFonts w:ascii="GHEA Grapalat" w:hAnsi="GHEA Grapalat"/>
          <w:sz w:val="20"/>
          <w:szCs w:val="20"/>
        </w:rPr>
        <w:t>3.4.11.</w:t>
      </w:r>
      <w:r w:rsidR="00BB28C8" w:rsidRPr="002D10EE">
        <w:rPr>
          <w:rFonts w:ascii="GHEA Grapalat" w:hAnsi="GHEA Grapalat"/>
          <w:sz w:val="20"/>
          <w:szCs w:val="20"/>
        </w:rPr>
        <w:t>В течение срока действия обеспечени</w:t>
      </w:r>
      <w:r w:rsidR="006105DA" w:rsidRPr="002D10EE">
        <w:rPr>
          <w:rFonts w:ascii="GHEA Grapalat" w:hAnsi="GHEA Grapalat"/>
          <w:sz w:val="20"/>
          <w:szCs w:val="20"/>
        </w:rPr>
        <w:t xml:space="preserve">й квалификации и </w:t>
      </w:r>
      <w:r w:rsidR="00BB28C8" w:rsidRPr="002D10E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2D10EE" w:rsidRDefault="00BB28C8" w:rsidP="00C133C2">
      <w:pPr>
        <w:widowControl w:val="0"/>
        <w:tabs>
          <w:tab w:val="left" w:pos="1276"/>
        </w:tabs>
        <w:jc w:val="both"/>
        <w:rPr>
          <w:rFonts w:ascii="GHEA Grapalat" w:hAnsi="GHEA Grapalat" w:cs="Sylfaen"/>
          <w:sz w:val="20"/>
          <w:szCs w:val="20"/>
          <w:u w:val="single"/>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4. ПОРЯДОК СДАЧИ И ПРИЕМКИ РАБОТЫ</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4.1.</w:t>
      </w:r>
      <w:r w:rsidR="00563671" w:rsidRPr="002D10EE">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2D10EE" w:rsidRDefault="00563671" w:rsidP="00C133C2">
      <w:pPr>
        <w:widowControl w:val="0"/>
        <w:jc w:val="both"/>
        <w:rPr>
          <w:rFonts w:ascii="GHEA Grapalat" w:hAnsi="GHEA Grapalat" w:cs="Sylfaen"/>
          <w:sz w:val="20"/>
          <w:szCs w:val="20"/>
        </w:rPr>
      </w:pPr>
      <w:r w:rsidRPr="002D10EE">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4.2.</w:t>
      </w:r>
      <w:r w:rsidR="00563671" w:rsidRPr="002D10EE">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а)</w:t>
      </w:r>
      <w:r w:rsidR="00563671" w:rsidRPr="002D10EE">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б)</w:t>
      </w:r>
      <w:r w:rsidR="00563671" w:rsidRPr="002D10EE">
        <w:rPr>
          <w:rFonts w:ascii="GHEA Grapalat" w:hAnsi="GHEA Grapalat"/>
          <w:sz w:val="20"/>
          <w:szCs w:val="20"/>
        </w:rPr>
        <w:t>в отношении Подрядчика применяет меры ответственности, предусмотренные договором.</w:t>
      </w:r>
    </w:p>
    <w:p w:rsidR="00563671" w:rsidRPr="002D10EE" w:rsidRDefault="00563671"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w:t>
      </w:r>
      <w:r w:rsidR="00C30550" w:rsidRPr="002D10EE">
        <w:rPr>
          <w:rFonts w:ascii="GHEA Grapalat" w:hAnsi="GHEA Grapalat"/>
          <w:sz w:val="20"/>
          <w:szCs w:val="20"/>
        </w:rPr>
        <w:t>3</w:t>
      </w:r>
      <w:r w:rsidR="00C133C2" w:rsidRPr="002D10EE">
        <w:rPr>
          <w:rFonts w:ascii="GHEA Grapalat" w:hAnsi="GHEA Grapalat"/>
          <w:sz w:val="20"/>
          <w:szCs w:val="20"/>
        </w:rPr>
        <w:t>.</w:t>
      </w:r>
      <w:r w:rsidRPr="002D10EE">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2D10EE" w:rsidRDefault="00563671"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4.</w:t>
      </w:r>
      <w:r w:rsidR="007E400C" w:rsidRPr="002D10EE">
        <w:rPr>
          <w:rFonts w:ascii="GHEA Grapalat" w:hAnsi="GHEA Grapalat"/>
          <w:sz w:val="20"/>
          <w:szCs w:val="20"/>
        </w:rPr>
        <w:t>4</w:t>
      </w:r>
      <w:r w:rsidR="00C133C2" w:rsidRPr="002D10EE">
        <w:rPr>
          <w:rFonts w:ascii="GHEA Grapalat" w:hAnsi="GHEA Grapalat"/>
          <w:sz w:val="20"/>
          <w:szCs w:val="20"/>
        </w:rPr>
        <w:t>.</w:t>
      </w:r>
      <w:r w:rsidRPr="002D10EE">
        <w:rPr>
          <w:rFonts w:ascii="GHEA Grapalat" w:hAnsi="GHEA Grapalat"/>
          <w:sz w:val="20"/>
          <w:szCs w:val="20"/>
        </w:rPr>
        <w:t>Если в срок, установленный пунктом 4.</w:t>
      </w:r>
      <w:r w:rsidR="007E400C" w:rsidRPr="002D10EE">
        <w:rPr>
          <w:rFonts w:ascii="GHEA Grapalat" w:hAnsi="GHEA Grapalat"/>
          <w:sz w:val="20"/>
          <w:szCs w:val="20"/>
        </w:rPr>
        <w:t>3</w:t>
      </w:r>
      <w:r w:rsidRPr="002D10EE">
        <w:rPr>
          <w:rFonts w:ascii="GHEA Grapalat" w:hAnsi="GHEA Grapalat"/>
          <w:sz w:val="20"/>
          <w:szCs w:val="20"/>
        </w:rPr>
        <w:t xml:space="preserve"> договора, Заказчик не</w:t>
      </w:r>
      <w:r w:rsidRPr="002D10EE">
        <w:rPr>
          <w:rFonts w:ascii="Courier New" w:hAnsi="Courier New" w:cs="Courier New"/>
          <w:sz w:val="20"/>
          <w:szCs w:val="20"/>
        </w:rPr>
        <w:t> </w:t>
      </w:r>
      <w:r w:rsidRPr="002D10E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2D10EE">
        <w:rPr>
          <w:rFonts w:ascii="GHEA Grapalat" w:hAnsi="GHEA Grapalat"/>
          <w:sz w:val="20"/>
          <w:szCs w:val="20"/>
        </w:rPr>
        <w:t>3</w:t>
      </w:r>
      <w:r w:rsidRPr="002D10E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2D10EE" w:rsidRDefault="006365A9"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4.5</w:t>
      </w:r>
      <w:r w:rsidR="0032067F" w:rsidRPr="002D10EE">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2D10EE" w:rsidRDefault="00C133C2" w:rsidP="00C133C2">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4.6.</w:t>
      </w:r>
      <w:r w:rsidR="00563671" w:rsidRPr="002D10EE">
        <w:rPr>
          <w:rFonts w:ascii="GHEA Grapalat" w:hAnsi="GHEA Grapalat"/>
          <w:sz w:val="20"/>
        </w:rPr>
        <w:t xml:space="preserve">Во время приемки работы применяются также следующие условия: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1)</w:t>
      </w:r>
      <w:r w:rsidR="00563671" w:rsidRPr="002D10EE">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563671" w:rsidRPr="002D10EE">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2D10EE">
        <w:rPr>
          <w:rFonts w:ascii="Courier New" w:hAnsi="Courier New" w:cs="Courier New"/>
          <w:sz w:val="20"/>
        </w:rPr>
        <w:t> </w:t>
      </w:r>
      <w:r w:rsidR="00563671" w:rsidRPr="002D10EE">
        <w:rPr>
          <w:rFonts w:ascii="GHEA Grapalat" w:hAnsi="GHEA Grapalat"/>
          <w:sz w:val="20"/>
        </w:rPr>
        <w:t>года (далее — приемная комиссия);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3)</w:t>
      </w:r>
      <w:r w:rsidR="00563671" w:rsidRPr="002D10EE">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4)</w:t>
      </w:r>
      <w:r w:rsidR="00563671" w:rsidRPr="002D10EE">
        <w:rPr>
          <w:rFonts w:ascii="GHEA Grapalat" w:hAnsi="GHEA Grapalat"/>
          <w:sz w:val="20"/>
        </w:rPr>
        <w:t>после получения в установленном порядке акта, указанного в подпункте</w:t>
      </w:r>
      <w:r w:rsidR="00563671" w:rsidRPr="002D10EE">
        <w:rPr>
          <w:rFonts w:ascii="Courier New" w:hAnsi="Courier New" w:cs="Courier New"/>
          <w:sz w:val="20"/>
        </w:rPr>
        <w:t> </w:t>
      </w:r>
      <w:r w:rsidR="00563671" w:rsidRPr="002D10E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а.</w:t>
      </w:r>
      <w:r w:rsidR="00563671" w:rsidRPr="002D10EE">
        <w:rPr>
          <w:rFonts w:ascii="GHEA Grapalat" w:hAnsi="GHEA Grapalat"/>
          <w:sz w:val="20"/>
        </w:rPr>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б.</w:t>
      </w:r>
      <w:r w:rsidR="00563671" w:rsidRPr="002D10EE">
        <w:rPr>
          <w:rFonts w:ascii="GHEA Grapalat" w:hAnsi="GHEA Grapalat"/>
          <w:sz w:val="20"/>
        </w:rPr>
        <w:t>не соответствует требованиям договора, то акт не подписывается;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563671" w:rsidRPr="002D10EE">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w:t>
      </w:r>
      <w:r w:rsidR="00563671" w:rsidRPr="002D10EE">
        <w:rPr>
          <w:rFonts w:ascii="GHEA Grapalat" w:hAnsi="GHEA Grapalat"/>
          <w:sz w:val="20"/>
        </w:rPr>
        <w:lastRenderedPageBreak/>
        <w:t>может быть меньше пяти процентов от общей суммы выполненных для капитального строительства работ.</w:t>
      </w:r>
    </w:p>
    <w:p w:rsidR="00C75EF2" w:rsidRDefault="00C75EF2" w:rsidP="00C75EF2">
      <w:pPr>
        <w:widowControl w:val="0"/>
        <w:tabs>
          <w:tab w:val="left" w:pos="1276"/>
        </w:tabs>
        <w:spacing w:after="160" w:line="348" w:lineRule="auto"/>
        <w:rPr>
          <w:rFonts w:ascii="GHEA Grapalat" w:hAnsi="GHEA Grapalat"/>
          <w:b/>
          <w:sz w:val="20"/>
          <w:szCs w:val="20"/>
        </w:rPr>
      </w:pPr>
    </w:p>
    <w:p w:rsidR="00BB28C8" w:rsidRPr="002D10EE" w:rsidRDefault="00BB28C8" w:rsidP="00C75EF2">
      <w:pPr>
        <w:widowControl w:val="0"/>
        <w:tabs>
          <w:tab w:val="left" w:pos="1276"/>
        </w:tabs>
        <w:spacing w:after="160" w:line="348" w:lineRule="auto"/>
        <w:rPr>
          <w:rFonts w:ascii="GHEA Grapalat" w:hAnsi="GHEA Grapalat"/>
          <w:b/>
          <w:sz w:val="20"/>
          <w:szCs w:val="20"/>
        </w:rPr>
      </w:pPr>
      <w:r w:rsidRPr="002D10EE">
        <w:rPr>
          <w:rFonts w:ascii="GHEA Grapalat" w:hAnsi="GHEA Grapalat"/>
          <w:b/>
          <w:sz w:val="20"/>
          <w:szCs w:val="20"/>
        </w:rPr>
        <w:t>5.ЦЕНА И ОПЛАТА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5.1.</w:t>
      </w:r>
      <w:r w:rsidR="00BB28C8" w:rsidRPr="002D10EE">
        <w:rPr>
          <w:rFonts w:ascii="GHEA Grapalat" w:hAnsi="GHEA Grapalat"/>
          <w:sz w:val="20"/>
          <w:szCs w:val="20"/>
        </w:rPr>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лот 1________. (_______) драмов РА, из которых _______ (_______) драмов РА составляют НДС.</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лот n _______ (________) драмов РА, из которых _____ (________) драмов РА составляют НДС</w:t>
      </w:r>
      <w:r w:rsidR="00F445EC" w:rsidRPr="002D10EE">
        <w:rPr>
          <w:rStyle w:val="FootnoteReference"/>
          <w:rFonts w:ascii="GHEA Grapalat" w:hAnsi="GHEA Grapalat"/>
          <w:sz w:val="20"/>
          <w:szCs w:val="20"/>
        </w:rPr>
        <w:footnoteReference w:customMarkFollows="1" w:id="18"/>
        <w:t>28</w:t>
      </w:r>
      <w:r w:rsidRPr="002D10EE">
        <w:rPr>
          <w:rFonts w:ascii="GHEA Grapalat" w:hAnsi="GHEA Grapalat"/>
          <w:sz w:val="20"/>
          <w:szCs w:val="20"/>
        </w:rPr>
        <w:t>.</w:t>
      </w:r>
    </w:p>
    <w:p w:rsidR="00BB28C8" w:rsidRPr="002D10EE" w:rsidRDefault="00BB28C8"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5.1.1.</w:t>
      </w:r>
      <w:r w:rsidRPr="002D10EE">
        <w:rPr>
          <w:rFonts w:ascii="GHEA Grapalat" w:hAnsi="GHEA Grapalat"/>
          <w:spacing w:val="-6"/>
          <w:sz w:val="20"/>
          <w:szCs w:val="20"/>
        </w:rPr>
        <w:t>Заказчик перечисляет сумму в размере до ________ (_________) драмов РА от цены договора на банковский счет Подрядчика в качестве предоплаты.</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2D10EE">
        <w:rPr>
          <w:rFonts w:ascii="GHEA Grapalat" w:hAnsi="GHEA Grapalat"/>
          <w:sz w:val="20"/>
          <w:szCs w:val="20"/>
        </w:rPr>
        <w:t>При этом до полного погашения предоплаты платежи Подрядчику не производятся</w:t>
      </w:r>
      <w:r w:rsidR="00DD157D" w:rsidRPr="002D10EE">
        <w:rPr>
          <w:rStyle w:val="FootnoteReference"/>
          <w:rFonts w:ascii="GHEA Grapalat" w:hAnsi="GHEA Grapalat"/>
          <w:sz w:val="20"/>
          <w:szCs w:val="20"/>
        </w:rPr>
        <w:footnoteReference w:customMarkFollows="1" w:id="19"/>
        <w:t>29</w:t>
      </w:r>
      <w:r w:rsidRPr="002D10EE">
        <w:rPr>
          <w:rFonts w:ascii="GHEA Grapalat" w:hAnsi="GHEA Grapalat"/>
          <w:sz w:val="20"/>
          <w:szCs w:val="20"/>
        </w:rPr>
        <w:t xml:space="preserve">. </w:t>
      </w:r>
    </w:p>
    <w:p w:rsidR="00BB28C8" w:rsidRPr="002D10EE" w:rsidRDefault="00C133C2" w:rsidP="00C133C2">
      <w:pPr>
        <w:widowControl w:val="0"/>
        <w:jc w:val="both"/>
        <w:rPr>
          <w:rFonts w:ascii="GHEA Grapalat" w:hAnsi="GHEA Grapalat"/>
          <w:sz w:val="20"/>
          <w:szCs w:val="20"/>
        </w:rPr>
      </w:pPr>
      <w:r w:rsidRPr="002D10EE">
        <w:rPr>
          <w:rFonts w:ascii="GHEA Grapalat" w:hAnsi="GHEA Grapalat"/>
          <w:sz w:val="20"/>
          <w:szCs w:val="20"/>
        </w:rPr>
        <w:t>5.2.</w:t>
      </w:r>
      <w:r w:rsidR="00BB28C8" w:rsidRPr="002D10EE">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2D10EE" w:rsidRDefault="00C133C2" w:rsidP="00C133C2">
      <w:pPr>
        <w:widowControl w:val="0"/>
        <w:jc w:val="both"/>
        <w:rPr>
          <w:rFonts w:ascii="GHEA Grapalat" w:hAnsi="GHEA Grapalat" w:cs="Times Armenian"/>
          <w:sz w:val="20"/>
          <w:szCs w:val="20"/>
        </w:rPr>
      </w:pPr>
      <w:r w:rsidRPr="002D10EE">
        <w:rPr>
          <w:rFonts w:ascii="GHEA Grapalat" w:hAnsi="GHEA Grapalat"/>
          <w:sz w:val="20"/>
          <w:szCs w:val="20"/>
        </w:rPr>
        <w:t>5.3.</w:t>
      </w:r>
      <w:r w:rsidR="00BB28C8" w:rsidRPr="002D10EE">
        <w:rPr>
          <w:rFonts w:ascii="GHEA Grapalat" w:hAnsi="GHEA Grapalat"/>
          <w:sz w:val="20"/>
          <w:szCs w:val="20"/>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75EF2" w:rsidRDefault="00C75EF2" w:rsidP="00C75EF2">
      <w:pPr>
        <w:rPr>
          <w:rFonts w:ascii="GHEA Grapalat" w:hAnsi="GHEA Grapalat"/>
          <w:b/>
          <w:sz w:val="20"/>
          <w:szCs w:val="20"/>
        </w:rPr>
      </w:pPr>
    </w:p>
    <w:p w:rsidR="00BB28C8" w:rsidRPr="002D10EE" w:rsidRDefault="00BB28C8" w:rsidP="00C75EF2">
      <w:pPr>
        <w:rPr>
          <w:rFonts w:ascii="GHEA Grapalat" w:hAnsi="GHEA Grapalat"/>
          <w:b/>
          <w:sz w:val="20"/>
          <w:szCs w:val="20"/>
        </w:rPr>
      </w:pPr>
      <w:r w:rsidRPr="002D10EE">
        <w:rPr>
          <w:rFonts w:ascii="GHEA Grapalat" w:hAnsi="GHEA Grapalat"/>
          <w:b/>
          <w:sz w:val="20"/>
          <w:szCs w:val="20"/>
        </w:rPr>
        <w:t>6. ОТВЕТСТВЕННОСТЬ СТОРОН</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6.1.</w:t>
      </w:r>
      <w:r w:rsidR="00BB28C8" w:rsidRPr="002D10EE">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6.2.</w:t>
      </w:r>
      <w:r w:rsidR="00BB28C8" w:rsidRPr="002D10EE">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2D10EE" w:rsidRDefault="00C133C2" w:rsidP="00C133C2">
      <w:pPr>
        <w:widowControl w:val="0"/>
        <w:tabs>
          <w:tab w:val="left" w:pos="1134"/>
        </w:tabs>
        <w:jc w:val="both"/>
        <w:rPr>
          <w:rFonts w:ascii="GHEA Grapalat" w:hAnsi="GHEA Grapalat" w:cs="Tahoma"/>
          <w:sz w:val="20"/>
          <w:szCs w:val="20"/>
        </w:rPr>
      </w:pPr>
      <w:r w:rsidRPr="002D10EE">
        <w:rPr>
          <w:rFonts w:ascii="GHEA Grapalat" w:hAnsi="GHEA Grapalat"/>
          <w:sz w:val="20"/>
          <w:szCs w:val="20"/>
        </w:rPr>
        <w:t>6.3.</w:t>
      </w:r>
      <w:r w:rsidR="00BB28C8" w:rsidRPr="002D10EE">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2D10EE">
        <w:rPr>
          <w:rFonts w:ascii="GHEA Grapalat" w:hAnsi="GHEA Grapalat"/>
          <w:sz w:val="20"/>
          <w:szCs w:val="20"/>
        </w:rPr>
        <w:t>.</w:t>
      </w:r>
      <w:r w:rsidR="00BB28C8" w:rsidRPr="002D10E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2D10EE">
        <w:rPr>
          <w:rStyle w:val="FootnoteReference"/>
          <w:rFonts w:ascii="GHEA Grapalat" w:hAnsi="GHEA Grapalat"/>
          <w:sz w:val="20"/>
          <w:szCs w:val="20"/>
        </w:rPr>
        <w:footnoteReference w:customMarkFollows="1" w:id="20"/>
        <w:t>30</w:t>
      </w:r>
      <w:r w:rsidR="00BB28C8" w:rsidRPr="002D10EE">
        <w:rPr>
          <w:rFonts w:ascii="GHEA Grapalat" w:hAnsi="GHEA Grapalat"/>
          <w:sz w:val="20"/>
          <w:szCs w:val="20"/>
        </w:rPr>
        <w:t>. При этом</w:t>
      </w:r>
      <w:r w:rsidR="00BB28C8" w:rsidRPr="002D10EE">
        <w:rPr>
          <w:rFonts w:ascii="GHEA Grapalat" w:hAnsi="GHEA Grapalat"/>
          <w:sz w:val="20"/>
          <w:szCs w:val="20"/>
          <w:lang w:val="hy-AM"/>
        </w:rPr>
        <w:t>,</w:t>
      </w:r>
      <w:r w:rsidR="00BB28C8" w:rsidRPr="002D10E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6.4.</w:t>
      </w:r>
      <w:r w:rsidR="00BB28C8" w:rsidRPr="002D10EE">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6.5.</w:t>
      </w:r>
      <w:r w:rsidR="00BB28C8" w:rsidRPr="002D10EE">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6.6.</w:t>
      </w:r>
      <w:r w:rsidR="00BB28C8" w:rsidRPr="002D10EE">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6.7.</w:t>
      </w:r>
      <w:r w:rsidR="00BB28C8" w:rsidRPr="002D10EE">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2D10EE" w:rsidRDefault="00C133C2" w:rsidP="00BB28C8">
      <w:pPr>
        <w:widowControl w:val="0"/>
        <w:tabs>
          <w:tab w:val="left" w:pos="1276"/>
        </w:tabs>
        <w:spacing w:after="160" w:line="360" w:lineRule="auto"/>
        <w:jc w:val="center"/>
        <w:rPr>
          <w:rFonts w:ascii="GHEA Grapalat" w:hAnsi="GHEA Grapalat"/>
          <w:b/>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7. ДЕЙСТВИЕ НЕПРЕОДОЛИМОЙ СИЛЫ (ФОРС-МАЖОР)</w:t>
      </w:r>
    </w:p>
    <w:p w:rsidR="00BB28C8" w:rsidRPr="002D10EE" w:rsidRDefault="00BB28C8" w:rsidP="00C133C2">
      <w:pPr>
        <w:widowControl w:val="0"/>
        <w:tabs>
          <w:tab w:val="left" w:pos="1276"/>
        </w:tabs>
        <w:spacing w:after="160"/>
        <w:jc w:val="both"/>
        <w:rPr>
          <w:rFonts w:ascii="GHEA Grapalat" w:hAnsi="GHEA Grapalat"/>
          <w:sz w:val="20"/>
          <w:szCs w:val="20"/>
        </w:rPr>
      </w:pPr>
      <w:r w:rsidRPr="002D10EE">
        <w:rPr>
          <w:rFonts w:ascii="GHEA Grapalat" w:hAnsi="GHEA Grapalat"/>
          <w:sz w:val="20"/>
          <w:szCs w:val="20"/>
        </w:rPr>
        <w:lastRenderedPageBreak/>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2D10EE" w:rsidRDefault="00BB28C8" w:rsidP="00BB28C8">
      <w:pPr>
        <w:widowControl w:val="0"/>
        <w:tabs>
          <w:tab w:val="left" w:pos="1276"/>
        </w:tabs>
        <w:spacing w:after="160" w:line="360" w:lineRule="auto"/>
        <w:jc w:val="both"/>
        <w:rPr>
          <w:rFonts w:ascii="GHEA Grapalat" w:hAnsi="GHEA Grapalat"/>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cs="Sylfaen"/>
          <w:b/>
          <w:sz w:val="20"/>
          <w:szCs w:val="20"/>
        </w:rPr>
      </w:pPr>
      <w:r w:rsidRPr="002D10EE">
        <w:rPr>
          <w:rFonts w:ascii="GHEA Grapalat" w:hAnsi="GHEA Grapalat"/>
          <w:b/>
          <w:sz w:val="20"/>
          <w:szCs w:val="20"/>
        </w:rPr>
        <w:t>8. ИНЫЕ УСЛОВИЯ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8.1.</w:t>
      </w:r>
      <w:r w:rsidR="00BB28C8" w:rsidRPr="002D10EE">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sidRPr="002D10EE">
        <w:rPr>
          <w:rStyle w:val="FootnoteReference"/>
          <w:rFonts w:ascii="GHEA Grapalat" w:hAnsi="GHEA Grapalat"/>
          <w:sz w:val="20"/>
          <w:szCs w:val="20"/>
        </w:rPr>
        <w:footnoteReference w:customMarkFollows="1" w:id="21"/>
        <w:t>31</w:t>
      </w:r>
      <w:r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8.2.</w:t>
      </w:r>
      <w:r w:rsidR="00BB28C8" w:rsidRPr="002D10E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8.3.</w:t>
      </w:r>
      <w:r w:rsidR="00BB28C8" w:rsidRPr="002D10EE">
        <w:rPr>
          <w:rFonts w:ascii="GHEA Grapalat" w:hAnsi="GHEA Grapalat"/>
          <w:sz w:val="20"/>
          <w:szCs w:val="20"/>
        </w:rPr>
        <w:t xml:space="preserve">В том случае, когда в установленном законом порядке в результате контроля </w:t>
      </w:r>
      <w:r w:rsidR="00BB28C8" w:rsidRPr="002D10E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D10EE">
        <w:rPr>
          <w:rFonts w:ascii="GHEA Grapalat" w:hAnsi="GHEA Grapalat"/>
          <w:spacing w:val="-4"/>
          <w:sz w:val="20"/>
          <w:szCs w:val="20"/>
        </w:rPr>
        <w:t xml:space="preserve"> расторгает договор</w:t>
      </w:r>
      <w:r w:rsidR="00BB28C8" w:rsidRPr="002D10EE">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8.4.</w:t>
      </w:r>
      <w:r w:rsidR="00BB28C8" w:rsidRPr="002D10EE">
        <w:rPr>
          <w:rFonts w:ascii="GHEA Grapalat" w:hAnsi="GHEA Grapalat"/>
          <w:sz w:val="20"/>
          <w:szCs w:val="20"/>
        </w:rPr>
        <w:t>Споры в связи с договором подлежат рассмотрению в судах Республики</w:t>
      </w:r>
      <w:r w:rsidR="00BB28C8" w:rsidRPr="002D10EE">
        <w:rPr>
          <w:rFonts w:ascii="Courier New" w:hAnsi="Courier New" w:cs="Courier New"/>
          <w:sz w:val="20"/>
          <w:szCs w:val="20"/>
          <w:lang w:val="en-US"/>
        </w:rPr>
        <w:t> </w:t>
      </w:r>
      <w:r w:rsidR="00BB28C8" w:rsidRPr="002D10EE">
        <w:rPr>
          <w:rFonts w:ascii="GHEA Grapalat" w:hAnsi="GHEA Grapalat"/>
          <w:sz w:val="20"/>
          <w:szCs w:val="20"/>
        </w:rPr>
        <w:t>Армения.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8.5</w:t>
      </w:r>
      <w:r w:rsidR="00BB28C8" w:rsidRPr="002D10E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8.6.</w:t>
      </w:r>
      <w:r w:rsidR="00BB28C8" w:rsidRPr="002D10EE">
        <w:rPr>
          <w:rFonts w:ascii="GHEA Grapalat" w:hAnsi="GHEA Grapalat"/>
          <w:sz w:val="20"/>
          <w:szCs w:val="20"/>
        </w:rPr>
        <w:t>Если договор осуществляется посредством заключения договора субподряда: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1)</w:t>
      </w:r>
      <w:r w:rsidR="00BB28C8" w:rsidRPr="002D10EE">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2)</w:t>
      </w:r>
      <w:r w:rsidR="00BB28C8" w:rsidRPr="002D10EE">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2D10EE">
        <w:rPr>
          <w:rStyle w:val="FootnoteReference"/>
          <w:rFonts w:ascii="GHEA Grapalat" w:hAnsi="GHEA Grapalat"/>
          <w:sz w:val="20"/>
          <w:szCs w:val="20"/>
        </w:rPr>
        <w:footnoteReference w:customMarkFollows="1" w:id="22"/>
        <w:t>32</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8.7.</w:t>
      </w:r>
      <w:r w:rsidR="00BB28C8" w:rsidRPr="002D10EE">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2D10EE">
        <w:rPr>
          <w:rStyle w:val="FootnoteReference"/>
          <w:rFonts w:ascii="GHEA Grapalat" w:hAnsi="GHEA Grapalat"/>
          <w:sz w:val="20"/>
          <w:szCs w:val="20"/>
        </w:rPr>
        <w:footnoteReference w:customMarkFollows="1" w:id="23"/>
        <w:t>33</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8.8.</w:t>
      </w:r>
      <w:r w:rsidR="00BB28C8" w:rsidRPr="002D10EE">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8.9.</w:t>
      </w:r>
      <w:r w:rsidR="00BB28C8" w:rsidRPr="002D10EE">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2D10EE" w:rsidRDefault="00BB28C8" w:rsidP="00C133C2">
      <w:pPr>
        <w:widowControl w:val="0"/>
        <w:jc w:val="both"/>
        <w:rPr>
          <w:rFonts w:ascii="GHEA Grapalat" w:hAnsi="GHEA Grapalat"/>
          <w:sz w:val="20"/>
          <w:szCs w:val="20"/>
        </w:rPr>
      </w:pPr>
      <w:r w:rsidRPr="002D10E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2D10EE" w:rsidRDefault="00C133C2"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8.10.</w:t>
      </w:r>
      <w:r w:rsidR="00BB28C8" w:rsidRPr="002D10EE">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2D10EE" w:rsidRDefault="00C133C2" w:rsidP="00C133C2">
      <w:pPr>
        <w:widowControl w:val="0"/>
        <w:tabs>
          <w:tab w:val="left" w:pos="1276"/>
        </w:tabs>
        <w:jc w:val="both"/>
        <w:rPr>
          <w:rFonts w:ascii="GHEA Grapalat" w:hAnsi="GHEA Grapalat"/>
          <w:spacing w:val="-4"/>
          <w:sz w:val="20"/>
          <w:szCs w:val="20"/>
        </w:rPr>
      </w:pPr>
      <w:r w:rsidRPr="002D10EE">
        <w:rPr>
          <w:rFonts w:ascii="GHEA Grapalat" w:hAnsi="GHEA Grapalat"/>
          <w:sz w:val="20"/>
          <w:szCs w:val="20"/>
        </w:rPr>
        <w:t>8.11.</w:t>
      </w:r>
      <w:r w:rsidR="00BB28C8" w:rsidRPr="002D10EE">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2D10EE">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2D10E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2D10EE">
        <w:rPr>
          <w:rFonts w:ascii="GHEA Grapalat" w:hAnsi="GHEA Grapalat"/>
          <w:spacing w:val="-4"/>
          <w:sz w:val="20"/>
          <w:szCs w:val="20"/>
        </w:rPr>
        <w:t>Подрядчика</w:t>
      </w:r>
      <w:r w:rsidR="004B4A95" w:rsidRPr="002D10EE">
        <w:rPr>
          <w:rFonts w:ascii="GHEA Grapalat" w:hAnsi="GHEA Grapalat"/>
          <w:spacing w:val="-4"/>
          <w:sz w:val="20"/>
          <w:szCs w:val="20"/>
        </w:rPr>
        <w:t>.</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8.12.</w:t>
      </w:r>
      <w:r w:rsidR="00BB28C8" w:rsidRPr="002D10EE">
        <w:rPr>
          <w:rFonts w:ascii="GHEA Grapalat" w:hAnsi="GHEA Grapalat"/>
          <w:sz w:val="20"/>
          <w:szCs w:val="20"/>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8.13.</w:t>
      </w:r>
      <w:r w:rsidR="00BB28C8" w:rsidRPr="002D10EE">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8.14.</w:t>
      </w:r>
      <w:r w:rsidR="00BB28C8" w:rsidRPr="002D10EE">
        <w:rPr>
          <w:rFonts w:ascii="GHEA Grapalat" w:hAnsi="GHEA Grapalat"/>
          <w:sz w:val="20"/>
          <w:szCs w:val="20"/>
        </w:rPr>
        <w:t>К отношениям, связанным с настоящим договором, применяется право Республики Армения.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8.15.</w:t>
      </w:r>
      <w:r w:rsidR="00BB28C8" w:rsidRPr="002D10EE">
        <w:rPr>
          <w:rFonts w:ascii="GHEA Grapalat" w:hAnsi="GHEA Grapalat"/>
          <w:sz w:val="20"/>
          <w:szCs w:val="20"/>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F005EE" w:rsidRPr="002D10EE">
        <w:rPr>
          <w:rFonts w:ascii="GHEA Grapalat" w:hAnsi="GHEA Grapalat"/>
          <w:sz w:val="20"/>
          <w:szCs w:val="20"/>
        </w:rPr>
        <w:t>ые</w:t>
      </w:r>
      <w:r w:rsidR="00BB28C8" w:rsidRPr="002D10EE">
        <w:rPr>
          <w:rFonts w:ascii="GHEA Grapalat" w:hAnsi="GHEA Grapalat"/>
          <w:sz w:val="20"/>
          <w:szCs w:val="20"/>
        </w:rPr>
        <w:t xml:space="preserve"> Подрядчиком в виде неустойки обеспечени</w:t>
      </w:r>
      <w:r w:rsidR="00F005EE" w:rsidRPr="002D10EE">
        <w:rPr>
          <w:rFonts w:ascii="GHEA Grapalat" w:hAnsi="GHEA Grapalat"/>
          <w:sz w:val="20"/>
          <w:szCs w:val="20"/>
        </w:rPr>
        <w:t xml:space="preserve">яквалификации и </w:t>
      </w:r>
      <w:r w:rsidR="00BB28C8" w:rsidRPr="002D10EE">
        <w:rPr>
          <w:rFonts w:ascii="GHEA Grapalat" w:hAnsi="GHEA Grapalat"/>
          <w:sz w:val="20"/>
          <w:szCs w:val="20"/>
        </w:rPr>
        <w:t>договора в размере предусмотренных финансовых средств заменя</w:t>
      </w:r>
      <w:r w:rsidR="00C3050C" w:rsidRPr="002D10EE">
        <w:rPr>
          <w:rFonts w:ascii="GHEA Grapalat" w:hAnsi="GHEA Grapalat"/>
          <w:sz w:val="20"/>
          <w:szCs w:val="20"/>
        </w:rPr>
        <w:t>ю</w:t>
      </w:r>
      <w:r w:rsidR="00BB28C8" w:rsidRPr="002D10EE">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2D10EE">
        <w:rPr>
          <w:rFonts w:ascii="GHEA Grapalat" w:hAnsi="GHEA Grapalat"/>
          <w:sz w:val="20"/>
          <w:szCs w:val="20"/>
        </w:rPr>
        <w:t>7</w:t>
      </w:r>
      <w:r w:rsidR="00BB28C8" w:rsidRPr="002D10E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2D10EE">
        <w:rPr>
          <w:rFonts w:ascii="GHEA Grapalat" w:hAnsi="GHEA Grapalat"/>
          <w:sz w:val="20"/>
          <w:szCs w:val="20"/>
        </w:rPr>
        <w:t>й квалификации и</w:t>
      </w:r>
      <w:r w:rsidR="00BB28C8" w:rsidRPr="002D10EE">
        <w:rPr>
          <w:rFonts w:ascii="GHEA Grapalat" w:hAnsi="GHEA Grapalat"/>
          <w:sz w:val="20"/>
          <w:szCs w:val="20"/>
        </w:rPr>
        <w:t>договора представленн</w:t>
      </w:r>
      <w:r w:rsidR="00DD559B" w:rsidRPr="002D10EE">
        <w:rPr>
          <w:rFonts w:ascii="GHEA Grapalat" w:hAnsi="GHEA Grapalat"/>
          <w:sz w:val="20"/>
          <w:szCs w:val="20"/>
        </w:rPr>
        <w:t>ых</w:t>
      </w:r>
      <w:r w:rsidR="00BB28C8" w:rsidRPr="002D10EE">
        <w:rPr>
          <w:rFonts w:ascii="GHEA Grapalat" w:hAnsi="GHEA Grapalat"/>
          <w:sz w:val="20"/>
          <w:szCs w:val="20"/>
        </w:rPr>
        <w:t xml:space="preserve"> в виде неустойки, также представляет Заказчику нов</w:t>
      </w:r>
      <w:r w:rsidR="003937C5" w:rsidRPr="002D10EE">
        <w:rPr>
          <w:rFonts w:ascii="GHEA Grapalat" w:hAnsi="GHEA Grapalat"/>
          <w:sz w:val="20"/>
          <w:szCs w:val="20"/>
        </w:rPr>
        <w:t>ые</w:t>
      </w:r>
      <w:r w:rsidR="00BB28C8" w:rsidRPr="002D10EE">
        <w:rPr>
          <w:rFonts w:ascii="GHEA Grapalat" w:hAnsi="GHEA Grapalat"/>
          <w:sz w:val="20"/>
          <w:szCs w:val="20"/>
        </w:rPr>
        <w:t xml:space="preserve"> обеспечени</w:t>
      </w:r>
      <w:r w:rsidR="003937C5" w:rsidRPr="002D10EE">
        <w:rPr>
          <w:rFonts w:ascii="GHEA Grapalat" w:hAnsi="GHEA Grapalat"/>
          <w:sz w:val="20"/>
          <w:szCs w:val="20"/>
        </w:rPr>
        <w:t xml:space="preserve">я </w:t>
      </w:r>
      <w:r w:rsidR="00BB28C8" w:rsidRPr="002D10E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2D10EE">
        <w:rPr>
          <w:rStyle w:val="FootnoteReference"/>
          <w:rFonts w:ascii="GHEA Grapalat" w:hAnsi="GHEA Grapalat"/>
          <w:sz w:val="20"/>
          <w:szCs w:val="20"/>
        </w:rPr>
        <w:footnoteReference w:customMarkFollows="1" w:id="24"/>
        <w:t>34</w:t>
      </w:r>
    </w:p>
    <w:p w:rsidR="00BB28C8" w:rsidRPr="002D10EE" w:rsidRDefault="00BB28C8" w:rsidP="00BB28C8">
      <w:pPr>
        <w:widowControl w:val="0"/>
        <w:tabs>
          <w:tab w:val="left" w:pos="1276"/>
        </w:tabs>
        <w:spacing w:after="160" w:line="353" w:lineRule="auto"/>
        <w:jc w:val="both"/>
        <w:rPr>
          <w:rFonts w:ascii="GHEA Grapalat" w:hAnsi="GHEA Grapalat"/>
          <w:sz w:val="20"/>
          <w:szCs w:val="20"/>
        </w:rPr>
      </w:pPr>
    </w:p>
    <w:p w:rsidR="00BB28C8" w:rsidRPr="002D10EE" w:rsidRDefault="00BB28C8" w:rsidP="00BB28C8">
      <w:pPr>
        <w:widowControl w:val="0"/>
        <w:spacing w:after="160" w:line="353" w:lineRule="auto"/>
        <w:jc w:val="center"/>
        <w:rPr>
          <w:rFonts w:ascii="GHEA Grapalat" w:hAnsi="GHEA Grapalat" w:cs="Sylfaen"/>
          <w:b/>
          <w:sz w:val="20"/>
          <w:szCs w:val="20"/>
        </w:rPr>
      </w:pPr>
      <w:r w:rsidRPr="002D10EE">
        <w:rPr>
          <w:rFonts w:ascii="GHEA Grapalat" w:hAnsi="GHEA Grapalat"/>
          <w:b/>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2D10EE" w:rsidTr="003D2146">
        <w:trPr>
          <w:jc w:val="center"/>
        </w:trPr>
        <w:tc>
          <w:tcPr>
            <w:tcW w:w="4536" w:type="dxa"/>
          </w:tcPr>
          <w:p w:rsidR="00BB28C8" w:rsidRPr="002D10EE" w:rsidRDefault="00BB28C8" w:rsidP="003D2146">
            <w:pPr>
              <w:widowControl w:val="0"/>
              <w:spacing w:after="160" w:line="360" w:lineRule="auto"/>
              <w:jc w:val="center"/>
              <w:rPr>
                <w:rFonts w:ascii="GHEA Grapalat" w:hAnsi="GHEA Grapalat"/>
                <w:b/>
                <w:sz w:val="20"/>
                <w:szCs w:val="20"/>
              </w:rPr>
            </w:pPr>
            <w:r w:rsidRPr="002D10EE">
              <w:rPr>
                <w:rFonts w:ascii="GHEA Grapalat" w:hAnsi="GHEA Grapalat"/>
                <w:b/>
                <w:sz w:val="20"/>
                <w:szCs w:val="20"/>
              </w:rPr>
              <w:lastRenderedPageBreak/>
              <w:t>ЗАКАЗЧИК</w:t>
            </w:r>
          </w:p>
          <w:p w:rsidR="00DE34E4" w:rsidRPr="007B1A9C" w:rsidRDefault="00DE34E4" w:rsidP="00DE34E4">
            <w:pPr>
              <w:widowControl w:val="0"/>
              <w:jc w:val="center"/>
              <w:rPr>
                <w:rFonts w:ascii="GHEA Grapalat" w:hAnsi="GHEA Grapalat" w:cs="Sylfaen"/>
                <w:b/>
                <w:bCs/>
                <w:sz w:val="20"/>
                <w:szCs w:val="20"/>
              </w:rPr>
            </w:pPr>
          </w:p>
          <w:p w:rsidR="00BB28C8" w:rsidRPr="008F7CEF" w:rsidRDefault="00BB28C8" w:rsidP="003D2146">
            <w:pPr>
              <w:widowControl w:val="0"/>
              <w:jc w:val="center"/>
              <w:rPr>
                <w:rFonts w:ascii="GHEA Grapalat" w:hAnsi="GHEA Grapalat"/>
                <w:sz w:val="20"/>
                <w:szCs w:val="20"/>
              </w:rPr>
            </w:pPr>
            <w:r w:rsidRPr="008F7CEF">
              <w:rPr>
                <w:rFonts w:ascii="GHEA Grapalat" w:hAnsi="GHEA Grapalat"/>
                <w:sz w:val="20"/>
                <w:szCs w:val="20"/>
              </w:rPr>
              <w:t>______________________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BB28C8" w:rsidRPr="002D10E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2D10EE" w:rsidRDefault="00BB28C8" w:rsidP="003D2146">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BB28C8" w:rsidP="003D2146">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BB28C8" w:rsidRPr="002D10EE" w:rsidRDefault="00BB28C8" w:rsidP="003D2146">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2D10EE" w:rsidRDefault="00BB28C8" w:rsidP="00DE34E4">
      <w:pPr>
        <w:widowControl w:val="0"/>
        <w:tabs>
          <w:tab w:val="left" w:pos="1276"/>
        </w:tabs>
        <w:jc w:val="both"/>
        <w:rPr>
          <w:rFonts w:ascii="GHEA Grapalat" w:hAnsi="GHEA Grapalat"/>
          <w:sz w:val="20"/>
          <w:szCs w:val="20"/>
          <w:u w:val="single"/>
        </w:rPr>
      </w:pPr>
      <w:r w:rsidRPr="002D10E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b/>
          <w:i/>
          <w:sz w:val="18"/>
          <w:szCs w:val="18"/>
        </w:rPr>
        <w:lastRenderedPageBreak/>
        <w:t>Приложение № 1</w:t>
      </w:r>
    </w:p>
    <w:p w:rsidR="002F72A5" w:rsidRPr="002F72A5" w:rsidRDefault="00BB28C8" w:rsidP="002F72A5">
      <w:pPr>
        <w:widowControl w:val="0"/>
        <w:jc w:val="right"/>
        <w:rPr>
          <w:rFonts w:ascii="GHEA Grapalat" w:hAnsi="GHEA Grapalat"/>
          <w:b/>
          <w:sz w:val="18"/>
          <w:szCs w:val="18"/>
        </w:rPr>
      </w:pPr>
      <w:r w:rsidRPr="002F72A5">
        <w:rPr>
          <w:rFonts w:ascii="GHEA Grapalat" w:hAnsi="GHEA Grapalat"/>
          <w:b/>
          <w:sz w:val="18"/>
          <w:szCs w:val="18"/>
        </w:rPr>
        <w:t>к Договору под кодом</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М---GHAShDzB*---20/1</w:t>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cs="Arial"/>
          <w:b/>
          <w:i/>
          <w:sz w:val="18"/>
          <w:szCs w:val="18"/>
        </w:rPr>
        <w:br/>
      </w:r>
      <w:r w:rsidRPr="002F72A5">
        <w:rPr>
          <w:rFonts w:ascii="GHEA Grapalat" w:hAnsi="GHEA Grapalat"/>
          <w:b/>
          <w:i/>
          <w:sz w:val="18"/>
          <w:szCs w:val="18"/>
        </w:rPr>
        <w:t xml:space="preserve">заключенному " </w:t>
      </w:r>
      <w:r w:rsidRPr="002F72A5">
        <w:rPr>
          <w:rFonts w:ascii="GHEA Grapalat" w:hAnsi="GHEA Grapalat"/>
          <w:b/>
          <w:i/>
          <w:sz w:val="18"/>
          <w:szCs w:val="18"/>
        </w:rPr>
        <w:tab/>
        <w:t xml:space="preserve">"  </w:t>
      </w:r>
      <w:r w:rsidRPr="002F72A5">
        <w:rPr>
          <w:rFonts w:ascii="GHEA Grapalat" w:hAnsi="GHEA Grapalat"/>
          <w:b/>
          <w:i/>
          <w:sz w:val="18"/>
          <w:szCs w:val="18"/>
        </w:rPr>
        <w:tab/>
        <w:t>20</w:t>
      </w:r>
      <w:r w:rsidR="00DE34E4" w:rsidRPr="002F72A5">
        <w:rPr>
          <w:rFonts w:ascii="GHEA Grapalat" w:hAnsi="GHEA Grapalat"/>
          <w:b/>
          <w:i/>
          <w:sz w:val="18"/>
          <w:szCs w:val="18"/>
        </w:rPr>
        <w:t>20</w:t>
      </w:r>
      <w:r w:rsidRPr="002F72A5">
        <w:rPr>
          <w:rFonts w:ascii="GHEA Grapalat" w:hAnsi="GHEA Grapalat"/>
          <w:b/>
          <w:i/>
          <w:sz w:val="18"/>
          <w:szCs w:val="18"/>
        </w:rPr>
        <w:t>г.</w:t>
      </w:r>
    </w:p>
    <w:p w:rsidR="00A10C2D" w:rsidRDefault="00A10C2D" w:rsidP="00A10C2D">
      <w:pPr>
        <w:spacing w:after="200" w:line="276" w:lineRule="auto"/>
        <w:jc w:val="center"/>
        <w:rPr>
          <w:rFonts w:ascii="GHEA Grapalat" w:eastAsia="Calibri" w:hAnsi="GHEA Grapalat"/>
          <w:b/>
          <w:sz w:val="28"/>
          <w:szCs w:val="28"/>
          <w:lang w:val="en-US" w:eastAsia="en-US" w:bidi="ar-SA"/>
        </w:rPr>
      </w:pPr>
      <w:r w:rsidRPr="00A10C2D">
        <w:rPr>
          <w:rFonts w:ascii="GHEA Grapalat" w:eastAsia="Calibri" w:hAnsi="GHEA Grapalat"/>
          <w:b/>
          <w:sz w:val="28"/>
          <w:szCs w:val="28"/>
          <w:lang w:eastAsia="en-US" w:bidi="ar-SA"/>
        </w:rPr>
        <w:t>Сводка-смета</w:t>
      </w:r>
    </w:p>
    <w:p w:rsidR="00487935" w:rsidRPr="00487935" w:rsidRDefault="00487935" w:rsidP="00A10C2D">
      <w:pPr>
        <w:spacing w:after="200" w:line="276" w:lineRule="auto"/>
        <w:jc w:val="center"/>
        <w:rPr>
          <w:rFonts w:ascii="GHEA Grapalat" w:eastAsia="Calibri" w:hAnsi="GHEA Grapalat"/>
          <w:b/>
          <w:sz w:val="28"/>
          <w:szCs w:val="28"/>
          <w:lang w:eastAsia="en-US" w:bidi="ar-SA"/>
        </w:rPr>
      </w:pPr>
      <w:r w:rsidRPr="00487935">
        <w:rPr>
          <w:rFonts w:ascii="GHEA Grapalat" w:eastAsia="Calibri" w:hAnsi="GHEA Grapalat"/>
          <w:b/>
          <w:sz w:val="28"/>
          <w:szCs w:val="28"/>
          <w:lang w:eastAsia="en-US" w:bidi="ar-SA"/>
        </w:rPr>
        <w:t>Строительство очистных</w:t>
      </w:r>
      <w:r>
        <w:rPr>
          <w:rFonts w:ascii="GHEA Grapalat" w:eastAsia="Calibri" w:hAnsi="GHEA Grapalat"/>
          <w:b/>
          <w:sz w:val="28"/>
          <w:szCs w:val="28"/>
          <w:lang w:eastAsia="en-US" w:bidi="ar-SA"/>
        </w:rPr>
        <w:t xml:space="preserve"> сооружений для нужд поселка П</w:t>
      </w:r>
      <w:r w:rsidRPr="00487935">
        <w:rPr>
          <w:rFonts w:ascii="GHEA Grapalat" w:eastAsia="Calibri" w:hAnsi="GHEA Grapalat"/>
          <w:b/>
          <w:sz w:val="28"/>
          <w:szCs w:val="28"/>
          <w:lang w:eastAsia="en-US" w:bidi="ar-SA"/>
        </w:rPr>
        <w:t>.</w:t>
      </w:r>
      <w:r>
        <w:rPr>
          <w:rFonts w:ascii="GHEA Grapalat" w:eastAsia="Calibri" w:hAnsi="GHEA Grapalat"/>
          <w:b/>
          <w:sz w:val="28"/>
          <w:szCs w:val="28"/>
          <w:lang w:eastAsia="en-US" w:bidi="ar-SA"/>
        </w:rPr>
        <w:t>С</w:t>
      </w:r>
      <w:r w:rsidRPr="00487935">
        <w:rPr>
          <w:rFonts w:ascii="GHEA Grapalat" w:eastAsia="Calibri" w:hAnsi="GHEA Grapalat"/>
          <w:b/>
          <w:sz w:val="28"/>
          <w:szCs w:val="28"/>
          <w:lang w:eastAsia="en-US" w:bidi="ar-SA"/>
        </w:rPr>
        <w:t>евак.</w:t>
      </w:r>
    </w:p>
    <w:tbl>
      <w:tblPr>
        <w:tblW w:w="10400" w:type="dxa"/>
        <w:tblInd w:w="93" w:type="dxa"/>
        <w:tblLook w:val="04A0"/>
      </w:tblPr>
      <w:tblGrid>
        <w:gridCol w:w="919"/>
        <w:gridCol w:w="2952"/>
        <w:gridCol w:w="1509"/>
        <w:gridCol w:w="1687"/>
        <w:gridCol w:w="1339"/>
        <w:gridCol w:w="1415"/>
        <w:gridCol w:w="1316"/>
      </w:tblGrid>
      <w:tr w:rsidR="00487935" w:rsidRPr="006F0620" w:rsidTr="00487935">
        <w:trPr>
          <w:trHeight w:val="555"/>
        </w:trPr>
        <w:tc>
          <w:tcPr>
            <w:tcW w:w="4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Адрес:</w:t>
            </w:r>
          </w:p>
        </w:tc>
        <w:tc>
          <w:tcPr>
            <w:tcW w:w="446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Название работ:</w:t>
            </w:r>
          </w:p>
        </w:tc>
        <w:tc>
          <w:tcPr>
            <w:tcW w:w="9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Единица измерения:</w:t>
            </w:r>
          </w:p>
        </w:tc>
        <w:tc>
          <w:tcPr>
            <w:tcW w:w="101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подсчитывать</w:t>
            </w:r>
          </w:p>
        </w:tc>
        <w:tc>
          <w:tcPr>
            <w:tcW w:w="3526" w:type="dxa"/>
            <w:gridSpan w:val="3"/>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885"/>
        </w:trPr>
        <w:tc>
          <w:tcPr>
            <w:tcW w:w="437"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4465"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1017" w:type="dxa"/>
            <w:vMerge/>
            <w:tcBorders>
              <w:top w:val="single" w:sz="4" w:space="0" w:color="auto"/>
              <w:left w:val="single" w:sz="4" w:space="0" w:color="auto"/>
              <w:bottom w:val="single" w:sz="4" w:space="0" w:color="auto"/>
              <w:right w:val="single" w:sz="4" w:space="0" w:color="auto"/>
            </w:tcBorders>
            <w:vAlign w:val="center"/>
            <w:hideMark/>
          </w:tcPr>
          <w:p w:rsidR="00487935" w:rsidRPr="006F0620" w:rsidRDefault="00487935" w:rsidP="00487935">
            <w:pP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Ед. изм Стоимость</w:t>
            </w: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общее количество стоимость</w:t>
            </w: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Общая стоимость в процентах</w:t>
            </w:r>
          </w:p>
        </w:tc>
      </w:tr>
      <w:tr w:rsidR="00487935" w:rsidRPr="006F0620" w:rsidTr="00487935">
        <w:trPr>
          <w:trHeight w:val="255"/>
        </w:trPr>
        <w:tc>
          <w:tcPr>
            <w:tcW w:w="437" w:type="dxa"/>
            <w:tcBorders>
              <w:top w:val="nil"/>
              <w:left w:val="single" w:sz="4" w:space="0" w:color="auto"/>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1:</w:t>
            </w:r>
          </w:p>
        </w:tc>
        <w:tc>
          <w:tcPr>
            <w:tcW w:w="446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2:</w:t>
            </w:r>
          </w:p>
        </w:tc>
        <w:tc>
          <w:tcPr>
            <w:tcW w:w="95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3:</w:t>
            </w:r>
          </w:p>
        </w:tc>
        <w:tc>
          <w:tcPr>
            <w:tcW w:w="1017"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r w:rsidRPr="006F0620">
              <w:rPr>
                <w:rFonts w:ascii="Sylfaen" w:hAnsi="Sylfaen" w:cs="Arial"/>
                <w:i/>
                <w:iCs/>
                <w:sz w:val="18"/>
                <w:szCs w:val="18"/>
              </w:rPr>
              <w:t>4:</w:t>
            </w:r>
          </w:p>
        </w:tc>
        <w:tc>
          <w:tcPr>
            <w:tcW w:w="1169"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72"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8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1.1 Канализационный коллектор-К</w:t>
            </w:r>
          </w:p>
        </w:tc>
        <w:tc>
          <w:tcPr>
            <w:tcW w:w="95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017"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69"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72"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c>
          <w:tcPr>
            <w:tcW w:w="1185" w:type="dxa"/>
            <w:tcBorders>
              <w:top w:val="nil"/>
              <w:left w:val="nil"/>
              <w:bottom w:val="single" w:sz="4" w:space="0" w:color="auto"/>
              <w:right w:val="single" w:sz="4" w:space="0" w:color="auto"/>
            </w:tcBorders>
            <w:shd w:val="clear" w:color="000000" w:fill="FFFFFF"/>
            <w:hideMark/>
          </w:tcPr>
          <w:p w:rsidR="00487935" w:rsidRPr="006F0620" w:rsidRDefault="00487935" w:rsidP="00487935">
            <w:pPr>
              <w:jc w:val="center"/>
              <w:rPr>
                <w:rFonts w:ascii="Sylfaen" w:hAnsi="Sylfaen" w:cs="Arial"/>
                <w:i/>
                <w:iCs/>
                <w:sz w:val="18"/>
                <w:szCs w:val="18"/>
              </w:rPr>
            </w:pPr>
          </w:p>
        </w:tc>
      </w:tr>
      <w:tr w:rsidR="00487935" w:rsidRPr="006F0620" w:rsidTr="00487935">
        <w:trPr>
          <w:trHeight w:val="375"/>
        </w:trPr>
        <w:tc>
          <w:tcPr>
            <w:tcW w:w="437" w:type="dxa"/>
            <w:tcBorders>
              <w:top w:val="nil"/>
              <w:left w:val="single" w:sz="4" w:space="0" w:color="auto"/>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работы</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A72BED" w:rsidRDefault="00487935" w:rsidP="00487935">
            <w:pPr>
              <w:rPr>
                <w:rFonts w:ascii="Sylfaen" w:hAnsi="Sylfaen" w:cs="Arial"/>
              </w:rPr>
            </w:pPr>
            <w:r w:rsidRPr="00A72BED">
              <w:rPr>
                <w:rFonts w:ascii="Sylfaen" w:hAnsi="Sylfaen" w:cs="Arial"/>
              </w:rPr>
              <w:t xml:space="preserve">Разработка траншей </w:t>
            </w:r>
            <w:r w:rsidRPr="006F0620">
              <w:rPr>
                <w:rFonts w:ascii="Sylfaen" w:hAnsi="Sylfaen" w:cs="Arial"/>
              </w:rPr>
              <w:t>և</w:t>
            </w:r>
            <w:r w:rsidRPr="00A72BED">
              <w:rPr>
                <w:rFonts w:ascii="Sylfaen" w:hAnsi="Sylfaen" w:cs="Arial"/>
              </w:rPr>
              <w:t xml:space="preserve"> котлованов в грунтах </w:t>
            </w:r>
            <w:r w:rsidRPr="006F0620">
              <w:rPr>
                <w:rFonts w:ascii="Sylfaen" w:hAnsi="Sylfaen" w:cs="Arial"/>
              </w:rPr>
              <w:t>V</w:t>
            </w:r>
            <w:r w:rsidRPr="00A72BED">
              <w:rPr>
                <w:rFonts w:ascii="Sylfaen" w:hAnsi="Sylfaen" w:cs="Arial"/>
              </w:rPr>
              <w:t xml:space="preserve">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A72BED" w:rsidRDefault="00487935" w:rsidP="00487935">
            <w:pPr>
              <w:rPr>
                <w:rFonts w:ascii="Sylfaen" w:hAnsi="Sylfaen" w:cs="Arial"/>
              </w:rPr>
            </w:pPr>
            <w:r w:rsidRPr="00A72BED">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почвах V-образного типа, с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почвах IV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канав в почвах III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0,0185: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Ручное рытье траншей որ выбоин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подготовительного слоя песка толщиной h = 10 см.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защитного слоя из песка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Засыпка траншей ներից из пахотных земель</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0,0485: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0,485: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Заполнение пролетной части коллектора с развитого грунта коллектора заливкой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Подготовка опор из бетона класса В7,5 (0,5х0,5х0,5) в пролетном участке և установка: 5 шт.</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0,63: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single" w:sz="4" w:space="0" w:color="auto"/>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3,09:</w:t>
            </w:r>
          </w:p>
        </w:tc>
      </w:tr>
      <w:tr w:rsidR="00487935" w:rsidRPr="006F0620" w:rsidTr="00487935">
        <w:trPr>
          <w:trHeight w:val="300"/>
        </w:trPr>
        <w:tc>
          <w:tcPr>
            <w:tcW w:w="437"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канализационных труб DN225 (GF) SN4 трубы полиэтиленовые с широкими желобками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Теплоизоляция полиэтиленовых широких резьбовых труб (GF) DN225 с полистирольными полутрубами δ = 30мм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Канализационные трубы из полиэтилена DN225 (GF) SN4 с широкими желобками испытание водой перед установкой колодцев և засыпка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То же самое касается установки люков и заправки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4,55:</w:t>
            </w: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Люк Е / б Д = 1,0, Н штука = 0,6-1,50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подготовительного слоя из бетона класса В7,5 толщиной h = 10 см.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канализационных люков D = 1,0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single" w:sz="4" w:space="0" w:color="auto"/>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Выполнение вакуумирования бетона </w:t>
            </w:r>
            <w:r w:rsidRPr="006F0620">
              <w:rPr>
                <w:rFonts w:ascii="Sylfaen" w:hAnsi="Sylfaen" w:cs="Arial"/>
              </w:rPr>
              <w:lastRenderedPageBreak/>
              <w:t xml:space="preserve">из бетона класса В12.5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м 3:</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4:</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Армирование бетонной струи</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м2:</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фундаментных плит типа HS 1-10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настенных колец типа ПО 10-9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настенных колец типа ПО 10-6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черепицы JS тип 1-10, с тяжелым покрытием из полимерного песка МЛПА 600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Вставьте детали: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0,0038: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Двухслойная масляная покраска металлических конструкций.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0,0044: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Гидроизоляция наружных поверхностей стен 2-мя слоями битумной шпаклевки.</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0,066: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3,00:</w:t>
            </w: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1.2 Станция очистки сточных вод</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почвах V-образного типа, с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почвах IV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0,0175: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III класса методом обратной засыпки, складирование под бурение дренажных фильтрующих труб КМК շ</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Ручное рытье траншей որ выбоин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Засыпка траншей ներից из пахотных земель</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Барабан КМЦ вручную из мягкого грунта, хранящегося в грядке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0,145: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Заполнение камней камнем, собранным с места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1,94:</w:t>
            </w: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Строительство клеток</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25-</w:t>
            </w:r>
            <w:r w:rsidRPr="006F0620">
              <w:rPr>
                <w:rFonts w:ascii="Arial" w:hAnsi="Arial" w:cs="Arial"/>
              </w:rPr>
              <w:t>дюймовая</w:t>
            </w:r>
            <w:r w:rsidRPr="006F0620">
              <w:rPr>
                <w:rFonts w:ascii="Arial Armenian" w:hAnsi="Arial Armenian" w:cs="Arial Armenian"/>
              </w:rPr>
              <w:t xml:space="preserve"> </w:t>
            </w:r>
            <w:r w:rsidRPr="006F0620">
              <w:rPr>
                <w:rFonts w:ascii="Arial" w:hAnsi="Arial" w:cs="Arial"/>
              </w:rPr>
              <w:t>модель</w:t>
            </w:r>
            <w:r w:rsidRPr="006F0620">
              <w:rPr>
                <w:rFonts w:ascii="Arial Armenian" w:hAnsi="Arial Armenian" w:cs="Arial Armenian"/>
              </w:rPr>
              <w:t xml:space="preserve"> B25, W6, F50 </w:t>
            </w:r>
            <w:r w:rsidRPr="006F0620">
              <w:rPr>
                <w:rFonts w:ascii="Arial" w:hAnsi="Arial" w:cs="Arial"/>
              </w:rPr>
              <w:t>в</w:t>
            </w:r>
            <w:r w:rsidRPr="006F0620">
              <w:rPr>
                <w:rFonts w:ascii="Arial Armenian" w:hAnsi="Arial Armenian" w:cs="Arial Armenian"/>
              </w:rPr>
              <w:t xml:space="preserve"> </w:t>
            </w:r>
            <w:r w:rsidRPr="006F0620">
              <w:rPr>
                <w:rFonts w:ascii="Arial" w:hAnsi="Arial" w:cs="Arial"/>
              </w:rPr>
              <w:t>корпусе</w:t>
            </w:r>
            <w:r w:rsidRPr="006F0620">
              <w:rPr>
                <w:rFonts w:ascii="Arial Armenian" w:hAnsi="Arial Armenian" w:cs="Arial Armenian"/>
              </w:rPr>
              <w:t xml:space="preserve"> «</w:t>
            </w:r>
            <w:r w:rsidRPr="006F0620">
              <w:rPr>
                <w:rFonts w:ascii="Arial" w:hAnsi="Arial" w:cs="Arial"/>
              </w:rPr>
              <w:t>мобиль</w:t>
            </w:r>
            <w:r w:rsidRPr="006F0620">
              <w:rPr>
                <w:rFonts w:ascii="Arial Armenian" w:hAnsi="Arial Armenian" w:cs="Arial Armenian"/>
              </w:rPr>
              <w:t xml:space="preserve">»: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Å³Õ³í³Ý¹³ÏÝ» ñÇ å³ïñ³ëïáõÙ, ï »³¹ñáõÙ: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6 »É M6x70:</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Ö³Õ³í³Ý¹³ÏÇ Í³ÍÏÇ Ù »ï³Õ³Ï³Ý ¹éÝ³ÏÝ» ñÇ å³ïñ³ëïáõÙ, ï »³¹ñáõÙ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³ñï³ùÇÝ Ù³Ï» ñ »ñÝ» ñÇ çñ³Ù »áõë³óáõÙ 2 ß» ñï µÇïáõÙ »³ÍÇÏáí</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2,04:</w:t>
            </w: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Работы по строительству распределительных колодцев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Ñ» Ý³ñ³ÝÇ å³ïñ³ëïáõÙ, ï »³¹ñáõÙ: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ÐáñÇ å³ïñ³ëïáõÙ Ù »ï³Õ³Ï³Ý ÃÇÃ» ÕÝ </w:t>
            </w:r>
            <w:r w:rsidRPr="006F0620">
              <w:rPr>
                <w:rFonts w:ascii="Arial Armenian" w:hAnsi="Arial Armenian" w:cs="Arial"/>
              </w:rPr>
              <w:lastRenderedPageBreak/>
              <w:t xml:space="preserve">»ñáí, </w:t>
            </w:r>
            <w:r w:rsidRPr="006F0620">
              <w:rPr>
                <w:rFonts w:ascii="Symbol" w:hAnsi="Symbol" w:cs="Arial"/>
              </w:rPr>
              <w:t></w:t>
            </w:r>
            <w:r w:rsidRPr="006F0620">
              <w:rPr>
                <w:rFonts w:ascii="Symbol" w:hAnsi="Symbol" w:cs="Arial"/>
              </w:rPr>
              <w:t></w:t>
            </w:r>
            <w:r w:rsidRPr="006F0620">
              <w:rPr>
                <w:rFonts w:ascii="Arial Armenian" w:hAnsi="Arial Armenian" w:cs="Arial"/>
              </w:rPr>
              <w:t>= 6ÙÙ Ñ³ëï.</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lastRenderedPageBreak/>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3:</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äá DNå³ï »DN 114x5ÙÙ áÕáí³Ï³ÏïáñÇ ï» ³¹ñáõÙ, L = 120ÙÙ:</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0,077: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0,35:</w:t>
            </w: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Строительство первичных и вторичных кларнетов, воздухоплавание</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7</w:t>
            </w:r>
            <w:r w:rsidRPr="006F0620">
              <w:rPr>
                <w:rFonts w:ascii="Arial" w:hAnsi="Arial" w:cs="Arial"/>
              </w:rPr>
              <w:t>л</w:t>
            </w:r>
            <w:r w:rsidRPr="006F0620">
              <w:rPr>
                <w:rFonts w:ascii="Arial Armenian" w:hAnsi="Arial Armenian" w:cs="Arial Armenian"/>
              </w:rPr>
              <w:t xml:space="preserve">³Ï³Ý ß »ñïÇ ñ³Ï³Ý³óáõÙ B7.5 ¹³ëÇ µ» ïáÝáí: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25Ç ³ÓáõÛÉ »/ µ ë³ÉÇ Çñ³Ï³Ý³óáõÙ B25, W6 ¹³ëÇ µ» ïáÝáí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A240: ëÇ:</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0,662: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25Ç³áõÛÉ »/ µ ³ï» ñÇ ñ³Ï³Ý³óáõÙ B25, W6, F50 ³ëÇ µ »ïáÝáí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A240: ëÇ:</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ä³ïÇ Ù »ç áÕáí³ÏÝ» ñÇ å³ïñ³ëïáõÙ,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25Ç »ù ³ñÃ³ÏÇ ñ³Ï³Ý³óáõÙ B25, W6 ¹³ëÇ µ» ïáÝáí: </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 »áåáÉÇëïÇñáÉ» çÝáñÙÇ å³ïñ³ëïáõÙ, ï »³¹ñáõÙ:</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 »áåáÉÇëïÇñáÉ» »ÕÝ» ñÇ å³ïñ³ëïáõÙ, ³Ùñ³óáõÙ ÙÇçÝáñÙÝ »ñÇ ë³É» ñÇÝ</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 »áåáÉÇëïÇñáÉ» ³ÝÏÛáõÝ³ÏÝ »ñÇ ³Ùñ³óáõÙ å³ïÇÝ:</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äáÕå³ï »³é³ÏáõëÇ ¨ áõÕÕ³ÝÏÛáõÝ ËáÕáí³Ï-Ï³Ý · ³ÏÝ» ñÇ ¨ áßïáõÃÛ³Ý áÕ »ñÇ áÝï³ÅáõÙ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6 »É M6x70: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w:hAnsi="Arial" w:cs="Arial"/>
              </w:rPr>
              <w:t>Тягач</w:t>
            </w:r>
            <w:r w:rsidRPr="006F0620">
              <w:rPr>
                <w:rFonts w:ascii="Arial Armenian" w:hAnsi="Arial Armenian" w:cs="Arial Armenian"/>
              </w:rPr>
              <w:t xml:space="preserve">, </w:t>
            </w:r>
            <w:r w:rsidRPr="006F0620">
              <w:rPr>
                <w:rFonts w:ascii="Arial" w:hAnsi="Arial" w:cs="Arial"/>
              </w:rPr>
              <w:t>М</w:t>
            </w:r>
            <w:r w:rsidRPr="006F0620">
              <w:rPr>
                <w:rFonts w:ascii="Arial Armenian" w:hAnsi="Arial Armenian" w:cs="Arial Armenian"/>
              </w:rPr>
              <w:t xml:space="preserve">3, </w:t>
            </w:r>
            <w:r w:rsidRPr="006F0620">
              <w:rPr>
                <w:rFonts w:ascii="Arial" w:hAnsi="Arial" w:cs="Arial"/>
              </w:rPr>
              <w:t>М</w:t>
            </w:r>
            <w:r w:rsidRPr="006F0620">
              <w:rPr>
                <w:rFonts w:ascii="Arial Armenian" w:hAnsi="Arial Armenian" w:cs="Arial Armenian"/>
              </w:rPr>
              <w:t>6:</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18:</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Í³ÍÏÇ Í³ÍÏ: </w:t>
            </w:r>
            <w:r w:rsidRPr="006F0620">
              <w:rPr>
                <w:rFonts w:ascii="Symbol" w:hAnsi="Symbol" w:cs="Arial"/>
              </w:rPr>
              <w:t></w:t>
            </w:r>
            <w:r w:rsidRPr="006F0620">
              <w:rPr>
                <w:rFonts w:ascii="Symbol" w:hAnsi="Symbol" w:cs="Arial"/>
              </w:rPr>
              <w:t></w:t>
            </w:r>
            <w:r w:rsidRPr="006F0620">
              <w:rPr>
                <w:rFonts w:ascii="Arial Armenian" w:hAnsi="Arial Armenian" w:cs="Arial"/>
              </w:rPr>
              <w:t>= 30ÙÙ Ñ³ëï. ï³Ëï³Ï »í³Ñ³Ý³ÏÝ» ñáí: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ö³Ûï »í³Ñ³Ý³ÏÝ» ñÇ Ý »Ñ³Ï³Ý Ñ³Ï³Ý» ã áõÃáí:</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³ñï³ùÇÝ Ù³Ï» ñ »ñÝ» ñÇ çñ³Ù »áõë³óáõÙ 2 ß» ñï µÇïáõÙ »³ÍÇÏáí</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25,06:</w:t>
            </w: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Работы по строительству отстойников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7Ç ³Ë³å³ïñ³ëï³Ï³Ý ß »ñïÇ ñ³Ï³Ý³óáõÙ B7.5 ³ëÇ µ» ïáÝáí: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колодцев-накопителей E / b D = 1,5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1065: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Ð³í³ùáíÇ »/ µ Éáñ ÑáñÇ äú15x6 * å³ïÇ (ÑÇÙùÇ ë³ÉÇ Ñ» ï) ³ÏÇ ÙáÝï³ÅáõÙ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Ð³í³ùáíÇ »/ µ Éáñ ÑáñÇ äú15x9 å³ïÇ ûÕ³ÏÇ áÝï³ÅáõÙ: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Ñ³ï:</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Ð³ï³ÏÇ çÝáñÙ B15 ³ëÇ µ »ïáÝáí, b = 150ÙÙ, h = 500ÙÙ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»Ñ³ñÃ³Ï Ñ³ñÃ³ÏÇ å³ïñ³ëïáõÙ:</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Ð³ñÃ³ÏÇ Í³ÍÏ Ù³ïÝ »³íáñ ÃÇÃ» áí, </w:t>
            </w:r>
            <w:r w:rsidRPr="006F0620">
              <w:rPr>
                <w:rFonts w:ascii="Symbol" w:hAnsi="Symbol" w:cs="Arial"/>
              </w:rPr>
              <w:t></w:t>
            </w:r>
            <w:r w:rsidRPr="006F0620">
              <w:rPr>
                <w:rFonts w:ascii="Symbol" w:hAnsi="Symbol" w:cs="Arial"/>
              </w:rPr>
              <w:t></w:t>
            </w:r>
            <w:r w:rsidRPr="006F0620">
              <w:rPr>
                <w:rFonts w:ascii="Arial Armenian" w:hAnsi="Arial Armenian" w:cs="Arial"/>
              </w:rPr>
              <w:t xml:space="preserve">= 4ÙÙ Ñ³ëï.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ÐáñÇ Í³ÍÏ Ù »ï³Õ³Ï³Ý ÃÇÃ» áí, </w:t>
            </w:r>
            <w:r w:rsidRPr="006F0620">
              <w:rPr>
                <w:rFonts w:ascii="Symbol" w:hAnsi="Symbol" w:cs="Arial"/>
              </w:rPr>
              <w:t></w:t>
            </w:r>
            <w:r w:rsidRPr="006F0620">
              <w:rPr>
                <w:rFonts w:ascii="Symbol" w:hAnsi="Symbol" w:cs="Arial"/>
              </w:rPr>
              <w:t></w:t>
            </w:r>
            <w:r w:rsidRPr="006F0620">
              <w:rPr>
                <w:rFonts w:ascii="Arial Armenian" w:hAnsi="Arial Armenian" w:cs="Arial"/>
              </w:rPr>
              <w:t xml:space="preserve">= 4ÙÙ Ñ³ëï.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0,136: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É³ñ³ÝÇ å³ïñ³ëïáõÙ, ï »³¹ñáõÙ:</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0,224: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2,55:</w:t>
            </w: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Строительство выездных колодцев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7Ç ³Ë³å³ïñ³ëï³Ï³Ý ß »ñïÇ ñ³Ï³Ý³óáõÙ B7.5 ³ëÇ µ» ïáÝáí: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ÐáñÇ å³ïñ³ëïáõÙ Ù »ï³Õ³Ï³Ý ÃÇÃ» ÕÝ »ñáí, </w:t>
            </w:r>
            <w:r w:rsidRPr="006F0620">
              <w:rPr>
                <w:rFonts w:ascii="Symbol" w:hAnsi="Symbol" w:cs="Arial"/>
              </w:rPr>
              <w:t></w:t>
            </w:r>
            <w:r w:rsidRPr="006F0620">
              <w:rPr>
                <w:rFonts w:ascii="Symbol" w:hAnsi="Symbol" w:cs="Arial"/>
              </w:rPr>
              <w:t></w:t>
            </w:r>
            <w:r w:rsidRPr="006F0620">
              <w:rPr>
                <w:rFonts w:ascii="Arial Armenian" w:hAnsi="Arial Armenian" w:cs="Arial"/>
              </w:rPr>
              <w:t>= 6ÙÙ Ñ³ëï.</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äá DNå³ï »DN 114x5ÙÙ áÕáí³Ï³ÏïáñÇ ï» ³¹ñáõÙ, L = 120 ¨ 340ÙÙ:</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Ï ·</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ï³ññ» ñÇ Ý »ñÏáõÙ 2 ß» ñï Ñ³Ï³Ïáéá½ÇáÝ Ý »ñÏáí</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0,048: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0,23:</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Установка погружного дренажно-отстойного насоса Q = 1,0 л / с, H = 5,0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сост.</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труб Ду159х5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труб Ду114х5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4,0 м (1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3,0 м (2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2,0 м (2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1,5 м (2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широкая труба DN110 (PP), L = 0,5 м (5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Дренажный полипропилен DN110 (PP) для монтажа широких коротких труб, L = 0,3 м (5 шт.)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Установка дренажной полипропиленовой сварочной трубы DN40 (PP)</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Установка клапанов гладких DN100, PN = 1,0 МПа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e. Приварной фланцевый монтаж DN100,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дренажных полипропиленовых тройников Ду110 (ПП), а = 90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Колено дренажное полипропиленовое (ПП) широкое DN110, a = 90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Колено дренажное полипропиленовое (PP) широкое DN110, a = 45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дренажных полипропиленовых (ПП) сварных соединений DN40, a = 90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Изготовление воронки из листового оцинкованного металла և установка d = 0,55 мм, 6 шт., 28,50 кг.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Труба (лепнина) DN40, с наружной резьбой,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резиновых шлангов 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Заглушка трубы стальная DN114x5 δ = 5мм, (150x150) стальным (St) листом</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22:</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Дренажное полипропиленовое (ПП) уплотнение DN110</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Дренажная стальная (Ст) DN114x5 эл. Открытие отверстий 20x50 мм на сварных трубах</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 отверстий диаметром 20 мм на дренажной трубе из полипропилена DP110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Открытие отверстий диаметром 15 мм P на дренажной полипропиленовой трубе DN110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Слой теплоизоляции полистироловыми полутрубами δ = 50мм, для труб DN150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Реализация полимерной самоклеящейся ленты (1,40 м2)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Ду100 (Ст) двухслойная масляная окраска наружных поверхностей стальных труб և фасонных деталей.</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Антикоррозийная изоляция трубы стальной (Ст) Ду159х5</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Антикоррозийная изоляция трубы из стали (Ст) Ду114х5</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(Ст) DN159x5, DN114x5 эл. Испытание сварных труб</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Испытания дренажных полипропиленовых широких труб DN110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Испытания дренажных полипропиленовых труб сечением DN40 (PP)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4,00:</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 xml:space="preserve">1.3 Дренажный фильтр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строительные и дренажные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0,95: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грунтах IV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 для инвалидных колясок в среднем 100,0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Перемещенная площадь разбрасывания почвы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ոս котлованов в почвах IV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канав в почвах III класса,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Ручное рытье траншей որ выбоин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0,035: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Бурение гребней гряды из грунтов, хранящихся в районе гряды: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0,001 толщиной 10 см на внутренних поверхностях напольных покрытий.</w:t>
            </w:r>
            <w:r w:rsidRPr="006F0620">
              <w:rPr>
                <w:rFonts w:ascii="Calibri" w:hAnsi="Calibri" w:cs="Calibri"/>
              </w:rPr>
              <w:t>÷:</w:t>
            </w:r>
            <w:r w:rsidRPr="006F0620">
              <w:rPr>
                <w:rFonts w:ascii="Sylfaen" w:hAnsi="Sylfaen" w:cs="Arial"/>
              </w:rPr>
              <w:t xml:space="preserve">Выполнение пласта глины диаметром 0,005 мм.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Глиняный слой пнвмо заполнение</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50:</w:t>
            </w:r>
            <w:r w:rsidRPr="006F0620">
              <w:rPr>
                <w:rFonts w:ascii="Calibri" w:hAnsi="Calibri" w:cs="Calibri"/>
              </w:rPr>
              <w:t>÷:</w:t>
            </w:r>
            <w:r w:rsidRPr="006F0620">
              <w:rPr>
                <w:rFonts w:ascii="Sylfaen" w:hAnsi="Sylfaen" w:cs="Arial"/>
              </w:rPr>
              <w:t xml:space="preserve">Выполнение обратного фильтрующего слоя из камней </w:t>
            </w:r>
            <w:r w:rsidRPr="006F0620">
              <w:rPr>
                <w:rFonts w:ascii="Sylfaen" w:hAnsi="Sylfaen" w:cs="Arial"/>
              </w:rPr>
              <w:lastRenderedPageBreak/>
              <w:t>диаметром 100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Реализация обратного фильтра песчано-гравийного, 20% песка, диаметр: 3 ÷ 5 мм, 80% гравия, диаметр: 10 ÷ 30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double" w:sz="6"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Барабан пеков մբ дренажный фильтр из мягкого грунта, хранящегося на участке</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2,19:</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широких дренажных труб из полиэтилена DN110 (ПВХ)</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полиэтиленовых широких дренажных труб DN110 (ПВХ), L = 1,5м, 1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дренажной перекладины полиэтиленовой Ду110 (ПВХ)</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0,25:</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 xml:space="preserve">1.4 Сливной фильтр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Земляные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և котлованов в грунтах 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Работа с инвалидными колясками наземного обслуживания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Транспортировка возвышенности на инвалидных колясках в среднем 30,0 м, хранение на площадке для забивания фильтров сливных фильтров.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в грунтах V-образного типа вручную, с попутными продуктами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в грунтах IV класса вручную, с засыпкой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Разработка траншей в почвах III класса, с компостом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Выемка траншеи вручную, выравнивание пола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Засыпка траншеи из пахотных земель</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rPr>
                <w:rFonts w:ascii="Sylfaen" w:hAnsi="Sylfaen" w:cs="Arial"/>
              </w:rPr>
            </w:pPr>
            <w:r w:rsidRPr="006F0620">
              <w:rPr>
                <w:rFonts w:ascii="Sylfaen" w:hAnsi="Sylfaen" w:cs="Arial"/>
              </w:rPr>
              <w:t>Дефицит после загрузки</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r w:rsidRPr="006F0620">
              <w:rPr>
                <w:rFonts w:ascii="Sylfaen" w:hAnsi="Sylfaen" w:cs="Arial"/>
                <w:color w:val="000000"/>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color w:val="000000"/>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0,65:</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Строительные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15Ç³ÓáõÛÉ µ »ïáÝ» Å³å³í »³ÛÇÝ ÑÇÙùÇ ñ³Ï³Ý³óáõÙ B15 ¹³ëÇ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9,10: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»ÑÇ å³ï» ñÇ ³ñï³ùÇÝ Ù³Ï »ñ» Ý »ñÇ çñ³Ù» áõë³óáõÙ 2 ß »µ µÇïáõÙ» Ù³ÍÇÏáí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0,165: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»ïÝ³Ë³ñÇëËÇ Çñ³Ï³Ý³óáõÙ µ³½³Éï» ë³ÉÇÏÝ »ñáí, b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2,20: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ÑáñÇ½áÝ³Ï³Ý çñ³Ù» áõë³óáõÙ ó »Ù» ï³í³½³ÛÇÝ ß »ñïáí, h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0,059: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ä³ï »ñÇ ß³ñí³Íù Ï³ÝáÝ³íáñ Ó¨Ç ù³ñ ù³ñ» ñáí, ³ñ³ÝÝ »ñÇ · ·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³ÝÏÛáõÝÝ» ñÇ ³Ùñ³Ý³íáñáõÙ ³Ùñ³Ý³ó³Ýó »ñáí: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Ü »ñ¹Çñ ¹» ï³É:</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ØÇ³ÓáõÛÉ »/ µ Í³ÍÏÇ ë³ÉÇ Çñ³Ï³Ý³óáõÙ, B15 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3,50: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A240: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0,420: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øÇí³å³ïÇ ñ³Ï³Ý³óáõÙ, B7.5 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ó »Ù» ï³í³½³ÛÇÝ Ñ³ñÃ »ß ß» ñïÇ Çñ³Ï³Ý³óáõÙ, h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³ÍÏÇ · áÉáñß³Ù »áõë³óáõÙ 1 ß» ñï Ç½á </w:t>
            </w:r>
            <w:r w:rsidRPr="006F0620">
              <w:rPr>
                <w:rFonts w:ascii="Arial Armenian" w:hAnsi="Arial Armenian" w:cs="Arial"/>
              </w:rPr>
              <w:lastRenderedPageBreak/>
              <w:t>· ³Ùáí: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lastRenderedPageBreak/>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3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ç »ñÙ³Ù» áõë³óáõÙ Ë³ñ³Ùáí, hÙÇç = 100ÙÙ: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ó »Ù» ï³í³½³ÛÇÝ Ñ³ñÃ »ß ß» ñïÇ Çñ³Ï³Ý³óáõÙ, h = 50ÙÙ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³ÙÇ çñ³Ù »áõë³óáõÙ 2 ß» ñï Ç½á · ³Ùáí: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³ÍÏÇ ó »Ù» ï³í³½³ÛÇÝ å³ßïå³ÝÇã ß »ñïÇ Çñ³Ï³Ý³óáõÙ, h = 30ÙÙ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0,133: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²ÝÓñ¨³í³Ã³ ó ³å³ï ÃÇÃ »áí, </w:t>
            </w:r>
            <w:r w:rsidRPr="006F0620">
              <w:rPr>
                <w:rFonts w:ascii="Symbol" w:hAnsi="Symbol" w:cs="Arial"/>
              </w:rPr>
              <w:t></w:t>
            </w:r>
            <w:r w:rsidRPr="006F0620">
              <w:rPr>
                <w:rFonts w:ascii="Symbol" w:hAnsi="Symbol" w:cs="Arial"/>
              </w:rPr>
              <w:t></w:t>
            </w:r>
            <w:r w:rsidRPr="006F0620">
              <w:rPr>
                <w:rFonts w:ascii="Arial Armenian" w:hAnsi="Arial Armenian" w:cs="Arial"/>
              </w:rPr>
              <w:t>= 0,55ÙÙ: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0,026: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øÇí³å³ïÇ Ã³ë³Ï óÇÝÏ³å³ï ÃÇÃ »áí, </w:t>
            </w:r>
            <w:r w:rsidRPr="006F0620">
              <w:rPr>
                <w:rFonts w:ascii="Symbol" w:hAnsi="Symbol" w:cs="Arial"/>
              </w:rPr>
              <w:t></w:t>
            </w:r>
            <w:r w:rsidRPr="006F0620">
              <w:rPr>
                <w:rFonts w:ascii="Symbol" w:hAnsi="Symbol" w:cs="Arial"/>
              </w:rPr>
              <w:t></w:t>
            </w:r>
            <w:r w:rsidRPr="006F0620">
              <w:rPr>
                <w:rFonts w:ascii="Arial Armenian" w:hAnsi="Arial Armenian" w:cs="Arial"/>
              </w:rPr>
              <w:t>= 0,55ÙÙ: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0,090: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7Ç ë³ÉÇ Ý³Ë³å³ïñ³ëï³Ï³Ý ß »ñï B7.5 ¹³ëÇ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15Ç³ÓáõÛÉ »/ µ ³ï³ÏÇ ë³ÉÇ ¨ ³ÙÕÇãÝ» ñÇ ÑÇÙù »ñÇ ñ³Ï³Ý³óáõÙ B15 ¹³ëÇ µ» ïáÝáí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1,30: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²Ùñ³Ý A500C: ëÇ:</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Ð³ï³ÏÇ ó »Ù» ï³í³½³ÛÇÝ Ñ³ñÃ »ß ß» ñïÇ Çñ³Ï³Ý³óáõÙ, h = 20ÙÙ</w:t>
            </w:r>
          </w:p>
        </w:tc>
        <w:tc>
          <w:tcPr>
            <w:tcW w:w="95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Ø¸-1 é³Ý ïáõÙëïáõÙ,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»ï³Õ³åÉ³ëï Øä-1 å³ïáõÑ³ÝÇ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0,72: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³ÏáõÙ ÷ áËáõÃÛ³Ý ³Ýóù »³ÏáõÙ ³ÏáõÙ 50x50ÙÙ µçÇçÝ» ³Ùñ³Ý³ó³Ýóáí ³Ùñ³Ý³ó³Ýóáí, 0,40</w:t>
            </w:r>
            <w:r w:rsidRPr="006F0620">
              <w:rPr>
                <w:rFonts w:ascii="Sylfaen" w:hAnsi="Sylfaen" w:cs="Sylfaen"/>
              </w:rPr>
              <w:t>м:</w:t>
            </w:r>
            <w:r w:rsidRPr="006F0620">
              <w:rPr>
                <w:rFonts w:ascii="Arial Armenian" w:hAnsi="Arial Armenian" w:cs="Arial"/>
                <w:vertAlign w:val="superscript"/>
              </w:rPr>
              <w:t>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ßí³ù³ñ³ÝÇ å³ïñ³ëïáõÙ, ï» ³¹ñáõÙ: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0,042: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8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 xml:space="preserve">Í³ù³ñ³ÝÇ Í³ÍÏ óÇÝÏ³å³ï ÃÇÃ »áí, </w:t>
            </w:r>
            <w:r w:rsidRPr="006F0620">
              <w:rPr>
                <w:rFonts w:ascii="Symbol" w:hAnsi="Symbol" w:cs="Arial"/>
              </w:rPr>
              <w:t></w:t>
            </w:r>
            <w:r w:rsidRPr="006F0620">
              <w:rPr>
                <w:rFonts w:ascii="Symbol" w:hAnsi="Symbol" w:cs="Arial"/>
              </w:rPr>
              <w:t></w:t>
            </w:r>
            <w:r w:rsidRPr="006F0620">
              <w:rPr>
                <w:rFonts w:ascii="Arial Armenian" w:hAnsi="Arial Armenian" w:cs="Arial"/>
              </w:rPr>
              <w:t>= 0,55ÙÙ: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»ñÇ Ý» ñùÇÝ ³Ï »ñ» »ñÇ» ñ »ë³ëí³Õ ó» »ï³í³½³ÛÇÝ ß³Õ³Ëáí, b = 20ÙÙ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0,275: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ä³ï »ñ Ý» ñ ³Ï »ñ» Ý »ñÇ Ý» ñÏáõÙ É³ï »ë³ÛÇÝ Ý» ñÏáí, 2 ß »ñï</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0,275: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 »ï³Õ³Ï³Ý áÝëïñáõÏóÇ³Ý» ñÇ Ý »ñÏáõÙ 2 ß» ñï Ñ³Ï³Ïáéá½ÇáÝ Ý »ñÏáí</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Sylfaen" w:hAnsi="Sylfaen" w:cs="Sylfaen"/>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0,148: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ê³Éí³ÍùÇ Ë × »Ý³Ë³å³ïñ³ëï³Ï³Ý ß» ñïÇ Çñ³Ï³Ý³óáõÙ, h = 100ÙÙ: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57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ê³Éí³ÍùÇ ñ³Ï³Ý³óáõÙ B7.5 ³ëÇ µ »ïáÝáí, h = 100ÙÙ: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100Ù2: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0,18: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85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Arial Armenian" w:hAnsi="Arial Armenian" w:cs="Arial"/>
              </w:rPr>
            </w:pPr>
            <w:r w:rsidRPr="006F0620">
              <w:rPr>
                <w:rFonts w:ascii="Arial Armenian" w:hAnsi="Arial Armenian" w:cs="Arial"/>
              </w:rPr>
              <w:t>ØÇ³ÓáõÛÉ µ »ïáÝ» »½ñ³ù³ñ» ñÇ Çñ³Ï³Ý³óáõÙ, B7.5 ³ëÇ µ »ïáÝáí, 100x200ÙÙ ³ïáõÛÃáí, 23,50</w:t>
            </w:r>
            <w:r w:rsidRPr="006F0620">
              <w:rPr>
                <w:rFonts w:ascii="Sylfaen" w:hAnsi="Sylfaen" w:cs="Sylfaen"/>
              </w:rPr>
              <w:t>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u3: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r w:rsidRPr="006F0620">
              <w:rPr>
                <w:rFonts w:ascii="Arial Armenian" w:hAnsi="Arial Armenian" w:cs="Arial"/>
              </w:rPr>
              <w:t>0,50: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13,79:</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Технологические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Вентиляция производительностью 18 м 3 / час</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комп</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стальных (Ст) электросварных труб Ду50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стальных (ст) электросварных труб 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коротких труб (с двусторонней наружной резьбой) DN50, L = 0,2 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стальных (Ст) электросварных коротких труб (с двусторонней наружной резьбой) DN32, L = 0,2 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Дренажный полипропилен DN110 (PP) для монтажа широких труб L = 2,0 м (1 шт.) Для эрлифта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Монтаж полипропиленовых (ПП) сварных труб DN63, PN = </w:t>
            </w:r>
            <w:r w:rsidRPr="006F0620">
              <w:rPr>
                <w:rFonts w:ascii="Sylfaen" w:hAnsi="Sylfaen" w:cs="Arial"/>
              </w:rPr>
              <w:lastRenderedPageBreak/>
              <w:t>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полипропиленовых (ПП) сварных труб DN50,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полипропиленовых (ПП) сварных труб DN40,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полипропиленовых (ПП) сварных труб DN20, PN = 1,0 МПа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Установка металлических шаровых кранов (двусторонняя внутренняя резьба) 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металлических шаровых (двусторонняя внутренняя резьба) клапанов DN15</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Полипропилен (PP) - металлический (St) переключатель американский, с внутренней резьбой DN63 / 2 "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Металлический (St) переключатель Американский, внешняя և внутренняя резьба DN1 1/4 "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Переход полипропилен-металл с наружной резьбой, DN20 / 1/2 !, PN = 1,0 МПа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Колено дренажное полипропиленовое (PP) широкое DN110, a = 90 °, для эрлифта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Дренажная полипропиленовая труба DN110 (PP) отверстие диаметром 20 мм (для эрлифта)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место:</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Детали стальных труб DN50-DN32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Сварные части труб из полипропилена (PP) DN63-DN20</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Сверление отверстий диаметром 3 мм в полипропиленовых трубах DN50 (PP)</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Сверление отверстий диаметром 3 мм в полипропиленовых трубах DN40 (PP)</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Заглушка из полипропилена (PP) DN63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Заглушка из полипропилена (PP) DN50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Крышка из полипропилена (PP) DN40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 кусочков</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mbol" w:hAnsi="Symbol" w:cs="Arial"/>
              </w:rPr>
              <w:t></w:t>
            </w:r>
            <w:r w:rsidRPr="006F0620">
              <w:rPr>
                <w:rFonts w:ascii="Sylfaen" w:hAnsi="Sylfaen" w:cs="Arial"/>
              </w:rPr>
              <w:t>мат из нержавеющей стали с комбинированным дюбелем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Слой теплоизоляции полистироловыми полутрубами δ = 30мм, для труб DN63</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полимерной самоклеящейся ленты (0,3 м2)</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Двухслойная масляная краска DN50 (St), DN32 </w:t>
            </w:r>
            <w:r w:rsidRPr="006F0620">
              <w:rPr>
                <w:rFonts w:ascii="Sylfaen" w:hAnsi="Sylfaen" w:cs="Arial"/>
              </w:rPr>
              <w:lastRenderedPageBreak/>
              <w:t>(St) на наружных поверхностях стальных труб և фасонных деталей.</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0,007:</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17,77:</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Эл. почта снабженческие работы</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Внутренняя электронная почта поставка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Arial Armenian" w:hAnsi="Arial Armenia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48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hideMark/>
          </w:tcPr>
          <w:p w:rsidR="00487935" w:rsidRPr="006F0620" w:rsidRDefault="00487935" w:rsidP="00487935">
            <w:pPr>
              <w:rPr>
                <w:rFonts w:ascii="Sylfaen" w:hAnsi="Sylfaen" w:cs="Arial"/>
              </w:rPr>
            </w:pPr>
            <w:r w:rsidRPr="006F0620">
              <w:rPr>
                <w:rFonts w:ascii="Sylfaen" w:hAnsi="Sylfaen" w:cs="Arial"/>
              </w:rPr>
              <w:t>Входная распределительная панель металлическая IP 65 в комплекте 1. Автоматический выключатель 380 В, 40А-1 шт 2. Автоматический выключатель 380 В, 10А-3шт 3. Автоматический выключатель 220 В, 16А-1 шт. 4. Выключатель дифференциальный 220 В, 25А-3шт 5. Дифференциальный выключатель 220 В, 16А-1 шт.6</w:t>
            </w:r>
            <w:r w:rsidRPr="006F0620">
              <w:rPr>
                <w:rFonts w:ascii="MS Mincho" w:eastAsia="MS Mincho" w:hAnsi="MS Mincho" w:cs="MS Mincho"/>
              </w:rPr>
              <w:t>,</w:t>
            </w:r>
            <w:r w:rsidRPr="006F0620">
              <w:rPr>
                <w:rFonts w:ascii="Sylfaen" w:hAnsi="Sylfaen" w:cs="Sylfaen"/>
              </w:rPr>
              <w:t xml:space="preserve"> Магнитный преобразователь с тепловым реле, кнопка управления 380 В, 6 А.</w:t>
            </w:r>
            <w:r w:rsidRPr="006F0620">
              <w:rPr>
                <w:rFonts w:ascii="Sylfaen" w:hAnsi="Sylfaen" w:cs="Arial"/>
              </w:rPr>
              <w:t xml:space="preserve"> -3 штуки 7:</w:t>
            </w:r>
            <w:r w:rsidRPr="006F0620">
              <w:rPr>
                <w:rFonts w:ascii="MS Mincho" w:eastAsia="MS Mincho" w:hAnsi="MS Mincho" w:cs="MS Mincho"/>
              </w:rPr>
              <w:t>,</w:t>
            </w:r>
            <w:r w:rsidRPr="006F0620">
              <w:rPr>
                <w:rFonts w:ascii="Sylfaen" w:hAnsi="Sylfaen" w:cs="Sylfaen"/>
              </w:rPr>
              <w:t xml:space="preserve"> Магнитный излучатель с тепловым реле, управление</w:t>
            </w:r>
            <w:r w:rsidRPr="006F0620">
              <w:rPr>
                <w:rFonts w:ascii="Sylfaen" w:hAnsi="Sylfaen" w:cs="Arial"/>
              </w:rPr>
              <w:t>с кнопкой 220 В, 16А-1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завершения: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2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Светопрозрачный настенный светильник с лампой накаливания, версия IP65 220 В, 100 Вт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завершения: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Освещение переносное 36 В, 40 Вт.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завершения: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Ящик с понижающим трансформатором 250ВА, 220 / 36В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медный сечением 5x1,5 мм 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медный сечением 3х4 мм 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Кабель с медными жилами, изолированный </w:t>
            </w:r>
            <w:r w:rsidRPr="006F0620">
              <w:rPr>
                <w:rFonts w:ascii="Sylfaen" w:hAnsi="Sylfaen" w:cs="Arial"/>
              </w:rPr>
              <w:lastRenderedPageBreak/>
              <w:t>сечением 3х2,5 мм 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медный сечением 3х1,5 мм2 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Кабель с медными жилами, изолированный</w:t>
            </w:r>
            <w:r w:rsidRPr="006F0620">
              <w:rPr>
                <w:rFonts w:ascii="Sylfaen" w:hAnsi="Sylfaen" w:cs="Arial"/>
              </w:rPr>
              <w:br/>
              <w:t>сечение 5x1,5 мм 2 КВВГнг: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Коробка полиэтиленовая 40х20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Коробка труба полиэтиленовая 20х20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Труба полиэтиленовая гофрированная Ø20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Труба полиэтиленовая гофрированная Ø50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Задвижка металлическая оцинкованная пористая 80х40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Металлический кронштейн և для крепления оцинкованной стали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кг</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Одиночный выключатель открытого напряжения IP65 версия 220 В, 6 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Сопло заземления со степенью защиты IP65 36 В, 10 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Розетка с заземляющим контактом IP65 версия 220 В, 10 А.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Ответвительная коробка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Электрообогреватель 220 В, 2,0 кВт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Подкатегория:</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оцинкованная 40х5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Сталь оцинкованная 25х5 мм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Уголок стальной оцинкованный 50х50х5 мм, L = 2,5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Подставка металлическая 50 мм, L = 2,5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26: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Широкоугольный 50х50х5 мм, L = 0,4 м</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Изолятор 0,4 кВ</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песок</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Защитная лента для кабеля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30:</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Снос земли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0,09:</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Фон из обрабатываемой земли, с уплотнением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0,082: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Избыточная нагрузка на грунт և транспортировка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6,63:</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000000" w:fill="FFFFFF"/>
            <w:vAlign w:val="center"/>
            <w:hideMark/>
          </w:tcPr>
          <w:p w:rsidR="00487935" w:rsidRPr="006F0620" w:rsidRDefault="00487935" w:rsidP="00487935">
            <w:pPr>
              <w:jc w:val="center"/>
              <w:rPr>
                <w:rFonts w:ascii="Sylfaen" w:hAnsi="Sylfaen" w:cs="Arial"/>
                <w:b/>
                <w:bCs/>
                <w:color w:val="000000"/>
              </w:rPr>
            </w:pPr>
            <w:r w:rsidRPr="006F0620">
              <w:rPr>
                <w:rFonts w:ascii="Sylfaen" w:hAnsi="Sylfaen" w:cs="Arial"/>
                <w:b/>
                <w:bCs/>
                <w:color w:val="000000"/>
              </w:rPr>
              <w:t>1.5 Металлический забор</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Стратификация в почвах V-типа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0,005:</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Стратификация в почвах IV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Выращивание соломы на почвах III класса</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0,012: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4:</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Закладка пашни на участке (2,8 м3)</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0,28: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945"/>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5:</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металлического забора (154 м2, арматура ար 6 AcI-154, Ø8 AcI, L = 150мм-56 шт., 342 кг)</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6:</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Выполнение колючей проволоки 3 серии</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257,0: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72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металлических труб-столбов □ 60х4 (28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73,20: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102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8:</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Монтаж металлических труб для крепления колючей проволоки 30x3 (30 шт.)</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линия:</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18,0: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6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9:</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Бетонирование фундаментов столбов из бетона класса В7.5.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м 3:</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3,20:</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w:t>
            </w: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Изготовление металлических дверей և установка 1 компл.</w:t>
            </w:r>
          </w:p>
        </w:tc>
        <w:tc>
          <w:tcPr>
            <w:tcW w:w="955"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Домой:</w:t>
            </w:r>
          </w:p>
        </w:tc>
        <w:tc>
          <w:tcPr>
            <w:tcW w:w="1017" w:type="dxa"/>
            <w:tcBorders>
              <w:top w:val="nil"/>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0,028:</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11:</w:t>
            </w:r>
          </w:p>
        </w:tc>
        <w:tc>
          <w:tcPr>
            <w:tcW w:w="446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Двухсторонняя масляная живопись металлического забора, двери և калитки </w:t>
            </w:r>
          </w:p>
        </w:tc>
        <w:tc>
          <w:tcPr>
            <w:tcW w:w="955"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100 м2:</w:t>
            </w:r>
          </w:p>
        </w:tc>
        <w:tc>
          <w:tcPr>
            <w:tcW w:w="1017" w:type="dxa"/>
            <w:tcBorders>
              <w:top w:val="single" w:sz="4" w:space="0" w:color="auto"/>
              <w:left w:val="nil"/>
              <w:bottom w:val="nil"/>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1,56:</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12:</w:t>
            </w:r>
          </w:p>
        </w:tc>
        <w:tc>
          <w:tcPr>
            <w:tcW w:w="446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 xml:space="preserve">Установка стальных петель </w:t>
            </w:r>
          </w:p>
        </w:tc>
        <w:tc>
          <w:tcPr>
            <w:tcW w:w="955"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2:</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lastRenderedPageBreak/>
              <w:t>13:</w:t>
            </w:r>
          </w:p>
        </w:tc>
        <w:tc>
          <w:tcPr>
            <w:tcW w:w="446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rPr>
                <w:rFonts w:ascii="Sylfaen" w:hAnsi="Sylfaen" w:cs="Arial"/>
              </w:rPr>
            </w:pPr>
            <w:r w:rsidRPr="006F0620">
              <w:rPr>
                <w:rFonts w:ascii="Sylfaen" w:hAnsi="Sylfaen" w:cs="Arial"/>
              </w:rPr>
              <w:t>Подвесной замок</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штук</w:t>
            </w: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r w:rsidRPr="006F0620">
              <w:rPr>
                <w:rFonts w:ascii="Sylfaen" w:hAnsi="Sylfaen" w:cs="Arial"/>
              </w:rPr>
              <w:t>1:</w:t>
            </w: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nil"/>
              <w:left w:val="nil"/>
              <w:bottom w:val="nil"/>
              <w:right w:val="single" w:sz="4" w:space="0" w:color="auto"/>
            </w:tcBorders>
            <w:shd w:val="clear" w:color="auto" w:fill="auto"/>
            <w:vAlign w:val="center"/>
            <w:hideMark/>
          </w:tcPr>
          <w:p w:rsidR="00487935" w:rsidRPr="006F0620" w:rsidRDefault="00487935" w:rsidP="00487935">
            <w:pPr>
              <w:rPr>
                <w:rFonts w:ascii="Sylfaen" w:hAnsi="Sylfaen" w:cs="Arial"/>
                <w:b/>
                <w:bCs/>
              </w:rPr>
            </w:pPr>
            <w:r w:rsidRPr="006F0620">
              <w:rPr>
                <w:rFonts w:ascii="Sylfaen" w:hAnsi="Sylfaen" w:cs="Arial"/>
                <w:b/>
                <w:bCs/>
              </w:rPr>
              <w:t xml:space="preserve">Общее количество: </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r w:rsidRPr="006F0620">
              <w:rPr>
                <w:rFonts w:ascii="Sylfaen" w:hAnsi="Sylfaen" w:cs="Arial"/>
              </w:rPr>
              <w:t>11,96:</w:t>
            </w:r>
          </w:p>
        </w:tc>
      </w:tr>
      <w:tr w:rsidR="00487935" w:rsidRPr="006F0620" w:rsidTr="00487935">
        <w:trPr>
          <w:trHeight w:val="300"/>
        </w:trPr>
        <w:tc>
          <w:tcPr>
            <w:tcW w:w="43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4465" w:type="dxa"/>
            <w:tcBorders>
              <w:top w:val="single" w:sz="4" w:space="0" w:color="auto"/>
              <w:left w:val="nil"/>
              <w:bottom w:val="single" w:sz="4" w:space="0" w:color="auto"/>
              <w:right w:val="single" w:sz="4" w:space="0" w:color="auto"/>
            </w:tcBorders>
            <w:shd w:val="clear" w:color="auto" w:fill="auto"/>
            <w:hideMark/>
          </w:tcPr>
          <w:p w:rsidR="00487935" w:rsidRPr="006F0620" w:rsidRDefault="00487935" w:rsidP="00487935">
            <w:pPr>
              <w:rPr>
                <w:rFonts w:ascii="Sylfaen" w:hAnsi="Sylfaen" w:cs="Arial"/>
                <w:b/>
                <w:bCs/>
              </w:rPr>
            </w:pPr>
            <w:r w:rsidRPr="006F0620">
              <w:rPr>
                <w:rFonts w:ascii="Sylfaen" w:hAnsi="Sylfaen" w:cs="Arial"/>
                <w:b/>
                <w:bCs/>
              </w:rPr>
              <w:t>Итого: внутренний НДС</w:t>
            </w:r>
          </w:p>
        </w:tc>
        <w:tc>
          <w:tcPr>
            <w:tcW w:w="955"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017" w:type="dxa"/>
            <w:tcBorders>
              <w:top w:val="nil"/>
              <w:left w:val="nil"/>
              <w:bottom w:val="single" w:sz="4" w:space="0" w:color="auto"/>
              <w:right w:val="single" w:sz="4" w:space="0" w:color="auto"/>
            </w:tcBorders>
            <w:shd w:val="clear" w:color="auto" w:fill="auto"/>
            <w:vAlign w:val="center"/>
            <w:hideMark/>
          </w:tcPr>
          <w:p w:rsidR="00487935" w:rsidRPr="006F0620" w:rsidRDefault="00487935" w:rsidP="00487935">
            <w:pPr>
              <w:jc w:val="center"/>
              <w:rPr>
                <w:rFonts w:ascii="Sylfaen" w:hAnsi="Sylfaen" w:cs="Arial"/>
              </w:rPr>
            </w:pPr>
          </w:p>
        </w:tc>
        <w:tc>
          <w:tcPr>
            <w:tcW w:w="1169"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72" w:type="dxa"/>
            <w:tcBorders>
              <w:top w:val="nil"/>
              <w:left w:val="nil"/>
              <w:bottom w:val="single" w:sz="4" w:space="0" w:color="auto"/>
              <w:right w:val="single" w:sz="4" w:space="0" w:color="auto"/>
            </w:tcBorders>
            <w:shd w:val="clear" w:color="auto" w:fill="auto"/>
            <w:noWrap/>
            <w:vAlign w:val="center"/>
            <w:hideMark/>
          </w:tcPr>
          <w:p w:rsidR="00487935" w:rsidRPr="006F0620" w:rsidRDefault="00487935" w:rsidP="00487935">
            <w:pPr>
              <w:jc w:val="center"/>
              <w:rPr>
                <w:rFonts w:ascii="Sylfaen" w:hAnsi="Sylfaen" w:cs="Arial"/>
              </w:rPr>
            </w:pPr>
          </w:p>
        </w:tc>
        <w:tc>
          <w:tcPr>
            <w:tcW w:w="1185" w:type="dxa"/>
            <w:tcBorders>
              <w:top w:val="nil"/>
              <w:left w:val="nil"/>
              <w:bottom w:val="single" w:sz="4" w:space="0" w:color="auto"/>
              <w:right w:val="single" w:sz="4" w:space="0" w:color="auto"/>
            </w:tcBorders>
            <w:shd w:val="clear" w:color="auto" w:fill="auto"/>
            <w:vAlign w:val="center"/>
            <w:hideMark/>
          </w:tcPr>
          <w:p w:rsidR="00487935" w:rsidRDefault="00487935" w:rsidP="00487935">
            <w:pPr>
              <w:jc w:val="center"/>
              <w:rPr>
                <w:rFonts w:ascii="Sylfaen" w:hAnsi="Sylfaen" w:cs="Arial"/>
                <w:b/>
                <w:bCs/>
              </w:rPr>
            </w:pPr>
            <w:r>
              <w:rPr>
                <w:rFonts w:ascii="Sylfaen" w:hAnsi="Sylfaen" w:cs="Arial"/>
                <w:b/>
                <w:bCs/>
              </w:rPr>
              <w:t>18840.001:</w:t>
            </w:r>
          </w:p>
          <w:p w:rsidR="00487935" w:rsidRPr="006F0620" w:rsidRDefault="00487935" w:rsidP="00487935">
            <w:pPr>
              <w:jc w:val="center"/>
              <w:rPr>
                <w:rFonts w:ascii="Sylfaen" w:hAnsi="Sylfaen" w:cs="Arial"/>
                <w:b/>
                <w:bCs/>
              </w:rPr>
            </w:pPr>
          </w:p>
        </w:tc>
      </w:tr>
    </w:tbl>
    <w:p w:rsidR="00487935" w:rsidRPr="00487935" w:rsidRDefault="00487935" w:rsidP="00A10C2D">
      <w:pPr>
        <w:spacing w:after="200" w:line="276" w:lineRule="auto"/>
        <w:jc w:val="center"/>
        <w:rPr>
          <w:rFonts w:ascii="GHEA Grapalat" w:eastAsia="Calibri" w:hAnsi="GHEA Grapalat"/>
          <w:b/>
          <w:sz w:val="28"/>
          <w:szCs w:val="28"/>
          <w:lang w:val="en-US" w:eastAsia="en-US" w:bidi="ar-SA"/>
        </w:rPr>
      </w:pPr>
    </w:p>
    <w:tbl>
      <w:tblPr>
        <w:tblW w:w="9639" w:type="dxa"/>
        <w:jc w:val="center"/>
        <w:tblLayout w:type="fixed"/>
        <w:tblLook w:val="0000"/>
      </w:tblPr>
      <w:tblGrid>
        <w:gridCol w:w="4536"/>
        <w:gridCol w:w="760"/>
        <w:gridCol w:w="4343"/>
      </w:tblGrid>
      <w:tr w:rsidR="00A10C2D" w:rsidRPr="002D10EE" w:rsidTr="00E4122D">
        <w:trPr>
          <w:jc w:val="center"/>
        </w:trPr>
        <w:tc>
          <w:tcPr>
            <w:tcW w:w="4536" w:type="dxa"/>
          </w:tcPr>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E92710" w:rsidRPr="007B1A9C" w:rsidRDefault="00E92710" w:rsidP="00E92710">
            <w:pPr>
              <w:widowControl w:val="0"/>
              <w:jc w:val="center"/>
              <w:rPr>
                <w:rFonts w:ascii="GHEA Grapalat" w:hAnsi="GHEA Grapalat" w:cs="Sylfaen"/>
                <w:b/>
                <w:bCs/>
                <w:sz w:val="20"/>
                <w:szCs w:val="20"/>
              </w:rPr>
            </w:pP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tcPr>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487935" w:rsidRDefault="00487935" w:rsidP="00E4122D">
            <w:pPr>
              <w:widowControl w:val="0"/>
              <w:spacing w:after="160" w:line="360" w:lineRule="auto"/>
              <w:jc w:val="center"/>
              <w:rPr>
                <w:rFonts w:ascii="GHEA Grapalat" w:hAnsi="GHEA Grapalat"/>
                <w:b/>
                <w:sz w:val="20"/>
                <w:szCs w:val="20"/>
                <w:lang w:val="en-US"/>
              </w:rPr>
            </w:pPr>
          </w:p>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Default="00A10C2D" w:rsidP="00E4122D">
            <w:pPr>
              <w:widowControl w:val="0"/>
              <w:jc w:val="center"/>
              <w:rPr>
                <w:rFonts w:ascii="GHEA Grapalat" w:hAnsi="GHEA Grapalat"/>
                <w:sz w:val="20"/>
                <w:szCs w:val="20"/>
                <w:lang w:val="en-US"/>
              </w:rPr>
            </w:pPr>
          </w:p>
          <w:p w:rsidR="00E92710" w:rsidRPr="00E92710" w:rsidRDefault="00E92710" w:rsidP="00E4122D">
            <w:pPr>
              <w:widowControl w:val="0"/>
              <w:jc w:val="center"/>
              <w:rPr>
                <w:rFonts w:ascii="GHEA Grapalat" w:hAnsi="GHEA Grapalat"/>
                <w:sz w:val="20"/>
                <w:szCs w:val="20"/>
                <w:lang w:val="en-US"/>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Default="00BB28C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Default="007B3528" w:rsidP="00BB28C8">
      <w:pPr>
        <w:widowControl w:val="0"/>
        <w:spacing w:after="160" w:line="360" w:lineRule="auto"/>
        <w:ind w:firstLine="567"/>
        <w:jc w:val="right"/>
        <w:rPr>
          <w:rFonts w:ascii="GHEA Grapalat" w:hAnsi="GHEA Grapalat"/>
          <w:i/>
          <w:sz w:val="20"/>
          <w:szCs w:val="20"/>
          <w:lang w:val="en-US"/>
        </w:rPr>
      </w:pPr>
    </w:p>
    <w:p w:rsidR="007B3528" w:rsidRPr="007B3528" w:rsidRDefault="007B3528" w:rsidP="00BB28C8">
      <w:pPr>
        <w:widowControl w:val="0"/>
        <w:spacing w:after="160" w:line="360" w:lineRule="auto"/>
        <w:ind w:firstLine="567"/>
        <w:jc w:val="right"/>
        <w:rPr>
          <w:rFonts w:ascii="GHEA Grapalat" w:hAnsi="GHEA Grapalat"/>
          <w:i/>
          <w:sz w:val="20"/>
          <w:szCs w:val="20"/>
          <w:lang w:val="en-US"/>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2</w:t>
      </w:r>
    </w:p>
    <w:p w:rsidR="00BB28C8" w:rsidRPr="002F72A5" w:rsidRDefault="00BB28C8" w:rsidP="002F72A5">
      <w:pPr>
        <w:widowControl w:val="0"/>
        <w:jc w:val="right"/>
        <w:rPr>
          <w:rFonts w:ascii="GHEA Grapalat" w:hAnsi="GHEA Grapalat"/>
          <w:b/>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М---GHAShDzB*---20/1</w:t>
      </w:r>
      <w:r w:rsidRPr="002D10EE">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КАЛЕНДАРНЫЙ ГРАФИК</w:t>
      </w:r>
    </w:p>
    <w:p w:rsidR="007B3528" w:rsidRPr="00487935" w:rsidRDefault="00BB28C8" w:rsidP="007B3528">
      <w:pPr>
        <w:spacing w:after="200" w:line="276" w:lineRule="auto"/>
        <w:jc w:val="center"/>
        <w:rPr>
          <w:rFonts w:ascii="GHEA Grapalat" w:eastAsia="Calibri" w:hAnsi="GHEA Grapalat"/>
          <w:b/>
          <w:sz w:val="28"/>
          <w:szCs w:val="28"/>
          <w:lang w:eastAsia="en-US" w:bidi="ar-SA"/>
        </w:rPr>
      </w:pPr>
      <w:r w:rsidRPr="005F1B18">
        <w:rPr>
          <w:rFonts w:ascii="GHEA Grapalat" w:hAnsi="GHEA Grapalat"/>
          <w:b/>
          <w:sz w:val="20"/>
          <w:szCs w:val="20"/>
        </w:rPr>
        <w:t>ВЫПОЛНЕНИЯ РАБОТ</w:t>
      </w:r>
      <w:r w:rsidRPr="00A6375B">
        <w:rPr>
          <w:rFonts w:ascii="GHEA Grapalat" w:hAnsi="GHEA Grapalat"/>
          <w:b/>
          <w:sz w:val="20"/>
          <w:szCs w:val="20"/>
        </w:rPr>
        <w:t>"</w:t>
      </w:r>
      <w:r w:rsidR="00E4122D" w:rsidRPr="00E4122D">
        <w:rPr>
          <w:rFonts w:ascii="GHEA Grapalat" w:hAnsi="GHEA Grapalat"/>
          <w:sz w:val="20"/>
          <w:szCs w:val="20"/>
          <w:lang w:eastAsia="en-US" w:bidi="ar-SA"/>
        </w:rPr>
        <w:t xml:space="preserve">Строительство </w:t>
      </w:r>
      <w:r w:rsidR="007B3528" w:rsidRPr="00487935">
        <w:rPr>
          <w:rFonts w:ascii="GHEA Grapalat" w:eastAsia="Calibri" w:hAnsi="GHEA Grapalat"/>
          <w:b/>
          <w:sz w:val="28"/>
          <w:szCs w:val="28"/>
          <w:lang w:eastAsia="en-US" w:bidi="ar-SA"/>
        </w:rPr>
        <w:t>Строительство очистных</w:t>
      </w:r>
      <w:r w:rsidR="007B3528">
        <w:rPr>
          <w:rFonts w:ascii="GHEA Grapalat" w:eastAsia="Calibri" w:hAnsi="GHEA Grapalat"/>
          <w:b/>
          <w:sz w:val="28"/>
          <w:szCs w:val="28"/>
          <w:lang w:eastAsia="en-US" w:bidi="ar-SA"/>
        </w:rPr>
        <w:t xml:space="preserve"> сооружений для нужд поселка П</w:t>
      </w:r>
      <w:r w:rsidR="007B3528" w:rsidRPr="00487935">
        <w:rPr>
          <w:rFonts w:ascii="GHEA Grapalat" w:eastAsia="Calibri" w:hAnsi="GHEA Grapalat"/>
          <w:b/>
          <w:sz w:val="28"/>
          <w:szCs w:val="28"/>
          <w:lang w:eastAsia="en-US" w:bidi="ar-SA"/>
        </w:rPr>
        <w:t>.</w:t>
      </w:r>
      <w:r w:rsidR="007B3528">
        <w:rPr>
          <w:rFonts w:ascii="GHEA Grapalat" w:eastAsia="Calibri" w:hAnsi="GHEA Grapalat"/>
          <w:b/>
          <w:sz w:val="28"/>
          <w:szCs w:val="28"/>
          <w:lang w:eastAsia="en-US" w:bidi="ar-SA"/>
        </w:rPr>
        <w:t>С</w:t>
      </w:r>
      <w:r w:rsidR="007B3528" w:rsidRPr="00487935">
        <w:rPr>
          <w:rFonts w:ascii="GHEA Grapalat" w:eastAsia="Calibri" w:hAnsi="GHEA Grapalat"/>
          <w:b/>
          <w:sz w:val="28"/>
          <w:szCs w:val="28"/>
          <w:lang w:eastAsia="en-US" w:bidi="ar-SA"/>
        </w:rPr>
        <w:t>евак.</w:t>
      </w:r>
    </w:p>
    <w:p w:rsidR="00BB28C8" w:rsidRPr="005F1B18" w:rsidRDefault="00BB28C8" w:rsidP="00BB28C8">
      <w:pPr>
        <w:widowControl w:val="0"/>
        <w:spacing w:after="160" w:line="360" w:lineRule="auto"/>
        <w:ind w:firstLine="567"/>
        <w:jc w:val="center"/>
        <w:rPr>
          <w:rFonts w:ascii="GHEA Grapalat" w:hAnsi="GHEA Grapalat"/>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720"/>
        <w:gridCol w:w="560"/>
        <w:gridCol w:w="200"/>
        <w:gridCol w:w="1784"/>
        <w:gridCol w:w="2259"/>
        <w:gridCol w:w="300"/>
      </w:tblGrid>
      <w:tr w:rsidR="00BB28C8" w:rsidRPr="005F1B18" w:rsidTr="00053A85">
        <w:trPr>
          <w:gridAfter w:val="1"/>
          <w:wAfter w:w="300" w:type="dxa"/>
          <w:cantSplit/>
          <w:jc w:val="center"/>
        </w:trPr>
        <w:tc>
          <w:tcPr>
            <w:tcW w:w="816"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 п/п</w:t>
            </w:r>
          </w:p>
        </w:tc>
        <w:tc>
          <w:tcPr>
            <w:tcW w:w="4280" w:type="dxa"/>
            <w:gridSpan w:val="2"/>
            <w:vMerge w:val="restart"/>
            <w:vAlign w:val="center"/>
          </w:tcPr>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Наименования</w:t>
            </w:r>
          </w:p>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выполняемых Подрядчиком отдельных видов работ</w:t>
            </w:r>
          </w:p>
        </w:tc>
        <w:tc>
          <w:tcPr>
            <w:tcW w:w="4243" w:type="dxa"/>
            <w:gridSpan w:val="3"/>
            <w:vAlign w:val="center"/>
          </w:tcPr>
          <w:p w:rsidR="00BB28C8" w:rsidRPr="005F1B18" w:rsidRDefault="00BB28C8" w:rsidP="003D2146">
            <w:pPr>
              <w:widowControl w:val="0"/>
              <w:spacing w:after="120"/>
              <w:jc w:val="center"/>
              <w:rPr>
                <w:rFonts w:ascii="GHEA Grapalat" w:hAnsi="GHEA Grapalat"/>
                <w:sz w:val="20"/>
                <w:szCs w:val="20"/>
                <w:lang w:val="en-US"/>
              </w:rPr>
            </w:pPr>
            <w:r w:rsidRPr="005F1B18">
              <w:rPr>
                <w:rFonts w:ascii="GHEA Grapalat" w:hAnsi="GHEA Grapalat"/>
                <w:sz w:val="20"/>
                <w:szCs w:val="20"/>
              </w:rPr>
              <w:t>Срок выполнения работ</w:t>
            </w:r>
            <w:r w:rsidRPr="005F1B18">
              <w:rPr>
                <w:rStyle w:val="FootnoteReference"/>
                <w:rFonts w:ascii="GHEA Grapalat" w:hAnsi="GHEA Grapalat"/>
                <w:sz w:val="20"/>
                <w:szCs w:val="20"/>
              </w:rPr>
              <w:footnoteReference w:customMarkFollows="1" w:id="25"/>
              <w:t>**</w:t>
            </w:r>
          </w:p>
        </w:tc>
      </w:tr>
      <w:tr w:rsidR="00BB28C8" w:rsidRPr="005F1B18" w:rsidTr="00053A85">
        <w:trPr>
          <w:gridAfter w:val="1"/>
          <w:wAfter w:w="300" w:type="dxa"/>
          <w:cantSplit/>
          <w:trHeight w:val="586"/>
          <w:jc w:val="center"/>
        </w:trPr>
        <w:tc>
          <w:tcPr>
            <w:tcW w:w="816" w:type="dxa"/>
            <w:vMerge/>
            <w:vAlign w:val="center"/>
          </w:tcPr>
          <w:p w:rsidR="00BB28C8" w:rsidRPr="005F1B18" w:rsidRDefault="00BB28C8" w:rsidP="003D2146">
            <w:pPr>
              <w:widowControl w:val="0"/>
              <w:spacing w:after="120"/>
              <w:jc w:val="both"/>
              <w:rPr>
                <w:rFonts w:ascii="GHEA Grapalat" w:hAnsi="GHEA Grapalat"/>
                <w:sz w:val="20"/>
                <w:szCs w:val="20"/>
              </w:rPr>
            </w:pPr>
          </w:p>
        </w:tc>
        <w:tc>
          <w:tcPr>
            <w:tcW w:w="4280" w:type="dxa"/>
            <w:gridSpan w:val="2"/>
            <w:vMerge/>
          </w:tcPr>
          <w:p w:rsidR="00BB28C8" w:rsidRPr="00A6375B" w:rsidRDefault="00BB28C8" w:rsidP="003D2146">
            <w:pPr>
              <w:widowControl w:val="0"/>
              <w:spacing w:after="120"/>
              <w:rPr>
                <w:rFonts w:ascii="GHEA Grapalat" w:hAnsi="GHEA Grapalat"/>
                <w:b/>
                <w:sz w:val="20"/>
                <w:szCs w:val="20"/>
              </w:rPr>
            </w:pPr>
          </w:p>
        </w:tc>
        <w:tc>
          <w:tcPr>
            <w:tcW w:w="1984" w:type="dxa"/>
            <w:gridSpan w:val="2"/>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Начало</w:t>
            </w:r>
          </w:p>
        </w:tc>
        <w:tc>
          <w:tcPr>
            <w:tcW w:w="2259"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Конец</w:t>
            </w:r>
          </w:p>
        </w:tc>
      </w:tr>
      <w:tr w:rsidR="00DE34E4" w:rsidRPr="005F1B18" w:rsidTr="00053A85">
        <w:trPr>
          <w:gridAfter w:val="1"/>
          <w:wAfter w:w="300" w:type="dxa"/>
          <w:trHeight w:val="586"/>
          <w:jc w:val="center"/>
        </w:trPr>
        <w:tc>
          <w:tcPr>
            <w:tcW w:w="816" w:type="dxa"/>
            <w:vAlign w:val="center"/>
          </w:tcPr>
          <w:p w:rsidR="00DE34E4" w:rsidRPr="005F1B18" w:rsidRDefault="00DE34E4" w:rsidP="003D2146">
            <w:pPr>
              <w:widowControl w:val="0"/>
              <w:spacing w:after="120"/>
              <w:jc w:val="center"/>
              <w:rPr>
                <w:rFonts w:ascii="GHEA Grapalat" w:hAnsi="GHEA Grapalat"/>
                <w:sz w:val="20"/>
                <w:szCs w:val="20"/>
              </w:rPr>
            </w:pPr>
            <w:r w:rsidRPr="005F1B18">
              <w:rPr>
                <w:rFonts w:ascii="GHEA Grapalat" w:hAnsi="GHEA Grapalat"/>
                <w:sz w:val="20"/>
                <w:szCs w:val="20"/>
              </w:rPr>
              <w:t>1</w:t>
            </w:r>
          </w:p>
        </w:tc>
        <w:tc>
          <w:tcPr>
            <w:tcW w:w="4280" w:type="dxa"/>
            <w:gridSpan w:val="2"/>
            <w:vAlign w:val="center"/>
          </w:tcPr>
          <w:p w:rsidR="00487935" w:rsidRPr="00487935" w:rsidRDefault="00487935" w:rsidP="00487935">
            <w:pPr>
              <w:spacing w:after="200" w:line="276" w:lineRule="auto"/>
              <w:jc w:val="center"/>
              <w:rPr>
                <w:rFonts w:ascii="GHEA Grapalat" w:eastAsia="Calibri" w:hAnsi="GHEA Grapalat"/>
                <w:b/>
                <w:sz w:val="28"/>
                <w:szCs w:val="28"/>
                <w:lang w:eastAsia="en-US" w:bidi="ar-SA"/>
              </w:rPr>
            </w:pPr>
            <w:r w:rsidRPr="00487935">
              <w:rPr>
                <w:rFonts w:ascii="GHEA Grapalat" w:eastAsia="Calibri" w:hAnsi="GHEA Grapalat"/>
                <w:b/>
                <w:sz w:val="28"/>
                <w:szCs w:val="28"/>
                <w:lang w:eastAsia="en-US" w:bidi="ar-SA"/>
              </w:rPr>
              <w:t>Строительство очистных</w:t>
            </w:r>
            <w:r>
              <w:rPr>
                <w:rFonts w:ascii="GHEA Grapalat" w:eastAsia="Calibri" w:hAnsi="GHEA Grapalat"/>
                <w:b/>
                <w:sz w:val="28"/>
                <w:szCs w:val="28"/>
                <w:lang w:eastAsia="en-US" w:bidi="ar-SA"/>
              </w:rPr>
              <w:t xml:space="preserve"> сооружений для нужд поселка П</w:t>
            </w:r>
            <w:r w:rsidRPr="00487935">
              <w:rPr>
                <w:rFonts w:ascii="GHEA Grapalat" w:eastAsia="Calibri" w:hAnsi="GHEA Grapalat"/>
                <w:b/>
                <w:sz w:val="28"/>
                <w:szCs w:val="28"/>
                <w:lang w:eastAsia="en-US" w:bidi="ar-SA"/>
              </w:rPr>
              <w:t>.</w:t>
            </w:r>
            <w:r>
              <w:rPr>
                <w:rFonts w:ascii="GHEA Grapalat" w:eastAsia="Calibri" w:hAnsi="GHEA Grapalat"/>
                <w:b/>
                <w:sz w:val="28"/>
                <w:szCs w:val="28"/>
                <w:lang w:eastAsia="en-US" w:bidi="ar-SA"/>
              </w:rPr>
              <w:t>С</w:t>
            </w:r>
            <w:r w:rsidRPr="00487935">
              <w:rPr>
                <w:rFonts w:ascii="GHEA Grapalat" w:eastAsia="Calibri" w:hAnsi="GHEA Grapalat"/>
                <w:b/>
                <w:sz w:val="28"/>
                <w:szCs w:val="28"/>
                <w:lang w:eastAsia="en-US" w:bidi="ar-SA"/>
              </w:rPr>
              <w:t>евак.</w:t>
            </w:r>
          </w:p>
          <w:p w:rsidR="00DE34E4" w:rsidRPr="00A6375B" w:rsidRDefault="00E4122D" w:rsidP="003D2146">
            <w:pPr>
              <w:widowControl w:val="0"/>
              <w:spacing w:after="120"/>
              <w:rPr>
                <w:rFonts w:ascii="GHEA Grapalat" w:hAnsi="GHEA Grapalat"/>
                <w:b/>
                <w:sz w:val="20"/>
                <w:szCs w:val="20"/>
                <w:lang w:val="hy-AM"/>
              </w:rPr>
            </w:pPr>
            <w:r w:rsidRPr="00E4122D">
              <w:rPr>
                <w:rFonts w:ascii="GHEA Grapalat" w:hAnsi="GHEA Grapalat"/>
                <w:sz w:val="20"/>
                <w:szCs w:val="20"/>
                <w:lang w:eastAsia="en-US" w:bidi="ar-SA"/>
              </w:rPr>
              <w:t>Таманцинера, П.С. Гака և ПСак 1-я аллея,</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r w:rsidRPr="005F1B18">
              <w:rPr>
                <w:rFonts w:ascii="GHEA Grapalat" w:hAnsi="GHEA Grapalat"/>
                <w:sz w:val="20"/>
                <w:szCs w:val="20"/>
              </w:rPr>
              <w:t xml:space="preserve">С даты вступления в силу соглашение </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DE34E4" w:rsidRPr="002D10EE" w:rsidTr="00053A85">
        <w:trPr>
          <w:gridAfter w:val="1"/>
          <w:wAfter w:w="300" w:type="dxa"/>
          <w:cantSplit/>
          <w:trHeight w:val="586"/>
          <w:jc w:val="center"/>
        </w:trPr>
        <w:tc>
          <w:tcPr>
            <w:tcW w:w="5096" w:type="dxa"/>
            <w:gridSpan w:val="3"/>
            <w:vAlign w:val="center"/>
          </w:tcPr>
          <w:p w:rsidR="00DE34E4" w:rsidRPr="005F1B18" w:rsidRDefault="00DE34E4" w:rsidP="003D2146">
            <w:pPr>
              <w:widowControl w:val="0"/>
              <w:spacing w:after="120"/>
              <w:rPr>
                <w:rFonts w:ascii="GHEA Grapalat" w:hAnsi="GHEA Grapalat"/>
                <w:b/>
                <w:sz w:val="20"/>
                <w:szCs w:val="20"/>
              </w:rPr>
            </w:pPr>
            <w:r w:rsidRPr="005F1B18">
              <w:rPr>
                <w:rFonts w:ascii="GHEA Grapalat" w:hAnsi="GHEA Grapalat"/>
                <w:b/>
                <w:sz w:val="20"/>
                <w:szCs w:val="20"/>
              </w:rPr>
              <w:t>ВСЕГО</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r w:rsidRPr="005F1B18">
              <w:rPr>
                <w:rFonts w:ascii="GHEA Grapalat" w:hAnsi="GHEA Grapalat"/>
                <w:sz w:val="20"/>
                <w:szCs w:val="20"/>
              </w:rPr>
              <w:t>С даты вступления в силу соглашение</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A10C2D" w:rsidRPr="002D10EE" w:rsidTr="0005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gridSpan w:val="2"/>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gridSpan w:val="3"/>
          </w:tcPr>
          <w:p w:rsidR="00A10C2D" w:rsidRPr="00E33BB0" w:rsidRDefault="00A10C2D" w:rsidP="00E4122D">
            <w:pPr>
              <w:widowControl w:val="0"/>
              <w:spacing w:after="160" w:line="360" w:lineRule="auto"/>
              <w:jc w:val="center"/>
              <w:rPr>
                <w:rFonts w:ascii="GHEA Grapalat" w:hAnsi="GHEA Grapalat"/>
                <w:b/>
                <w:sz w:val="20"/>
                <w:szCs w:val="20"/>
              </w:rPr>
            </w:pPr>
          </w:p>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both"/>
        <w:outlineLvl w:val="3"/>
        <w:rPr>
          <w:rFonts w:ascii="GHEA Grapalat" w:hAnsi="GHEA Grapalat"/>
          <w:i/>
          <w:sz w:val="20"/>
          <w:szCs w:val="20"/>
        </w:rPr>
      </w:pPr>
    </w:p>
    <w:p w:rsidR="00BB28C8" w:rsidRPr="002D10EE"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lastRenderedPageBreak/>
        <w:t>Приложение № 3</w:t>
      </w:r>
    </w:p>
    <w:p w:rsidR="002F72A5" w:rsidRDefault="00BB28C8" w:rsidP="00DE34E4">
      <w:pPr>
        <w:widowControl w:val="0"/>
        <w:ind w:firstLine="567"/>
        <w:jc w:val="right"/>
        <w:rPr>
          <w:rFonts w:ascii="GHEA Grapalat" w:hAnsi="GHEA Grapalat"/>
          <w:b/>
          <w:i/>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r w:rsidR="00E92710" w:rsidRPr="00E92710">
        <w:rPr>
          <w:rFonts w:ascii="GHEA Grapalat" w:hAnsi="GHEA Grapalat"/>
          <w:b/>
          <w:i/>
          <w:sz w:val="18"/>
          <w:szCs w:val="18"/>
        </w:rPr>
        <w:t>Т</w:t>
      </w:r>
      <w:r w:rsidR="002F72A5" w:rsidRPr="002F72A5">
        <w:rPr>
          <w:rFonts w:ascii="GHEA Grapalat" w:hAnsi="GHEA Grapalat"/>
          <w:b/>
          <w:i/>
          <w:sz w:val="18"/>
          <w:szCs w:val="18"/>
        </w:rPr>
        <w:t>М---GHAShDzB*---20/1</w:t>
      </w:r>
    </w:p>
    <w:p w:rsidR="00DE34E4" w:rsidRPr="002D10EE" w:rsidRDefault="00BB28C8" w:rsidP="00DE34E4">
      <w:pPr>
        <w:widowControl w:val="0"/>
        <w:ind w:firstLine="567"/>
        <w:jc w:val="right"/>
        <w:rPr>
          <w:rFonts w:ascii="GHEA Grapalat" w:hAnsi="GHEA Grapalat" w:cs="Sylfaen"/>
          <w:i/>
          <w:sz w:val="20"/>
          <w:szCs w:val="20"/>
        </w:rPr>
      </w:pP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DE34E4" w:rsidRPr="002D10EE" w:rsidRDefault="00DE34E4" w:rsidP="00BB28C8">
      <w:pPr>
        <w:widowControl w:val="0"/>
        <w:spacing w:after="160" w:line="360" w:lineRule="auto"/>
        <w:ind w:firstLine="567"/>
        <w:jc w:val="center"/>
        <w:rPr>
          <w:rFonts w:ascii="GHEA Grapalat" w:hAnsi="GHEA Grapalat"/>
          <w:b/>
          <w:sz w:val="20"/>
          <w:szCs w:val="20"/>
        </w:rPr>
      </w:pPr>
    </w:p>
    <w:p w:rsidR="00BB28C8" w:rsidRPr="00A6375B"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ГРАФИК ОПЛАТЫ</w:t>
      </w:r>
      <w:r w:rsidRPr="002D10EE">
        <w:rPr>
          <w:rStyle w:val="FootnoteReference"/>
          <w:rFonts w:ascii="GHEA Grapalat" w:hAnsi="GHEA Grapalat"/>
          <w:b/>
          <w:sz w:val="20"/>
          <w:szCs w:val="20"/>
        </w:rPr>
        <w:footnoteReference w:customMarkFollows="1" w:id="26"/>
        <w:t>*</w:t>
      </w:r>
    </w:p>
    <w:p w:rsidR="00BB28C8" w:rsidRPr="002D10EE" w:rsidRDefault="00BB28C8" w:rsidP="00DE34E4">
      <w:pPr>
        <w:widowControl w:val="0"/>
        <w:spacing w:after="160"/>
        <w:ind w:firstLine="567"/>
        <w:jc w:val="right"/>
        <w:rPr>
          <w:rFonts w:ascii="GHEA Grapalat" w:hAnsi="GHEA Grapalat"/>
          <w:sz w:val="16"/>
          <w:szCs w:val="16"/>
        </w:rPr>
      </w:pPr>
      <w:r w:rsidRPr="002D10EE">
        <w:rPr>
          <w:rFonts w:ascii="GHEA Grapalat" w:hAnsi="GHEA Grapalat"/>
          <w:sz w:val="16"/>
          <w:szCs w:val="16"/>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2D10EE" w:rsidTr="00DE34E4">
        <w:trPr>
          <w:trHeight w:val="99"/>
          <w:jc w:val="center"/>
        </w:trPr>
        <w:tc>
          <w:tcPr>
            <w:tcW w:w="10955" w:type="dxa"/>
            <w:gridSpan w:val="16"/>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Работа</w:t>
            </w:r>
          </w:p>
        </w:tc>
      </w:tr>
      <w:tr w:rsidR="00BB28C8" w:rsidRPr="002D10EE" w:rsidTr="003D2146">
        <w:trPr>
          <w:jc w:val="center"/>
        </w:trPr>
        <w:tc>
          <w:tcPr>
            <w:tcW w:w="125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номер предусмотренного приглашением лота</w:t>
            </w:r>
          </w:p>
        </w:tc>
        <w:tc>
          <w:tcPr>
            <w:tcW w:w="1238"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наименование</w:t>
            </w:r>
          </w:p>
        </w:tc>
        <w:tc>
          <w:tcPr>
            <w:tcW w:w="7439" w:type="dxa"/>
            <w:gridSpan w:val="13"/>
            <w:vAlign w:val="center"/>
          </w:tcPr>
          <w:p w:rsidR="00BB28C8" w:rsidRPr="002D10EE" w:rsidRDefault="00BB28C8" w:rsidP="003D2146">
            <w:pPr>
              <w:widowControl w:val="0"/>
              <w:spacing w:after="120"/>
              <w:jc w:val="both"/>
              <w:rPr>
                <w:rFonts w:ascii="GHEA Grapalat" w:hAnsi="GHEA Grapalat"/>
                <w:sz w:val="18"/>
                <w:szCs w:val="18"/>
              </w:rPr>
            </w:pPr>
            <w:r w:rsidRPr="002D10EE">
              <w:rPr>
                <w:rFonts w:ascii="GHEA Grapalat" w:hAnsi="GHEA Grapalat"/>
                <w:sz w:val="18"/>
                <w:szCs w:val="18"/>
              </w:rPr>
              <w:t>Оплату работы предусматривается произвести в 20</w:t>
            </w:r>
            <w:r w:rsidR="00DE34E4" w:rsidRPr="002D10EE">
              <w:rPr>
                <w:rFonts w:ascii="GHEA Grapalat" w:hAnsi="GHEA Grapalat"/>
                <w:sz w:val="18"/>
                <w:szCs w:val="18"/>
              </w:rPr>
              <w:t>20</w:t>
            </w:r>
            <w:r w:rsidRPr="002D10EE">
              <w:rPr>
                <w:rFonts w:ascii="GHEA Grapalat" w:hAnsi="GHEA Grapalat"/>
                <w:sz w:val="18"/>
                <w:szCs w:val="18"/>
              </w:rPr>
              <w:t>г., по месяцам, в том числе</w:t>
            </w:r>
            <w:r w:rsidRPr="002D10EE">
              <w:rPr>
                <w:rStyle w:val="FootnoteReference"/>
                <w:rFonts w:ascii="GHEA Grapalat" w:hAnsi="GHEA Grapalat"/>
                <w:sz w:val="18"/>
                <w:szCs w:val="18"/>
              </w:rPr>
              <w:footnoteReference w:customMarkFollows="1" w:id="27"/>
              <w:t>**</w:t>
            </w:r>
          </w:p>
        </w:tc>
      </w:tr>
      <w:tr w:rsidR="00BB28C8" w:rsidRPr="002D10EE" w:rsidTr="003D2146">
        <w:trPr>
          <w:cantSplit/>
          <w:trHeight w:val="1134"/>
          <w:jc w:val="center"/>
        </w:trPr>
        <w:tc>
          <w:tcPr>
            <w:tcW w:w="1259" w:type="dxa"/>
          </w:tcPr>
          <w:p w:rsidR="00BB28C8" w:rsidRPr="002D10EE" w:rsidRDefault="00BB28C8" w:rsidP="003D2146">
            <w:pPr>
              <w:widowControl w:val="0"/>
              <w:spacing w:after="120"/>
              <w:jc w:val="center"/>
              <w:rPr>
                <w:rFonts w:ascii="GHEA Grapalat" w:hAnsi="GHEA Grapalat"/>
                <w:sz w:val="18"/>
                <w:szCs w:val="18"/>
              </w:rPr>
            </w:pPr>
          </w:p>
        </w:tc>
        <w:tc>
          <w:tcPr>
            <w:tcW w:w="1238" w:type="dxa"/>
          </w:tcPr>
          <w:p w:rsidR="00BB28C8" w:rsidRPr="002D10EE" w:rsidRDefault="00BB28C8" w:rsidP="003D2146">
            <w:pPr>
              <w:widowControl w:val="0"/>
              <w:spacing w:after="120"/>
              <w:jc w:val="center"/>
              <w:rPr>
                <w:rFonts w:ascii="GHEA Grapalat" w:hAnsi="GHEA Grapalat"/>
                <w:sz w:val="18"/>
                <w:szCs w:val="18"/>
              </w:rPr>
            </w:pPr>
          </w:p>
        </w:tc>
        <w:tc>
          <w:tcPr>
            <w:tcW w:w="1019" w:type="dxa"/>
          </w:tcPr>
          <w:p w:rsidR="00BB28C8" w:rsidRPr="002D10EE" w:rsidRDefault="00BB28C8" w:rsidP="003D2146">
            <w:pPr>
              <w:widowControl w:val="0"/>
              <w:spacing w:after="120"/>
              <w:jc w:val="center"/>
              <w:rPr>
                <w:rFonts w:ascii="GHEA Grapalat" w:hAnsi="GHEA Grapalat"/>
                <w:sz w:val="18"/>
                <w:szCs w:val="18"/>
              </w:rPr>
            </w:pPr>
          </w:p>
        </w:tc>
        <w:tc>
          <w:tcPr>
            <w:tcW w:w="582"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январь</w:t>
            </w:r>
          </w:p>
        </w:tc>
        <w:tc>
          <w:tcPr>
            <w:tcW w:w="700"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февраль</w:t>
            </w:r>
          </w:p>
        </w:tc>
        <w:tc>
          <w:tcPr>
            <w:tcW w:w="4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март</w:t>
            </w:r>
          </w:p>
        </w:tc>
        <w:tc>
          <w:tcPr>
            <w:tcW w:w="556"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апрель</w:t>
            </w:r>
          </w:p>
        </w:tc>
        <w:tc>
          <w:tcPr>
            <w:tcW w:w="436"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май</w:t>
            </w:r>
          </w:p>
        </w:tc>
        <w:tc>
          <w:tcPr>
            <w:tcW w:w="515"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июнь</w:t>
            </w:r>
          </w:p>
        </w:tc>
        <w:tc>
          <w:tcPr>
            <w:tcW w:w="477"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июль </w:t>
            </w:r>
          </w:p>
        </w:tc>
        <w:tc>
          <w:tcPr>
            <w:tcW w:w="5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август</w:t>
            </w:r>
          </w:p>
        </w:tc>
        <w:tc>
          <w:tcPr>
            <w:tcW w:w="729"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сентябрь </w:t>
            </w:r>
          </w:p>
        </w:tc>
        <w:tc>
          <w:tcPr>
            <w:tcW w:w="663"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октябрь</w:t>
            </w:r>
          </w:p>
        </w:tc>
        <w:tc>
          <w:tcPr>
            <w:tcW w:w="59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ноябрь</w:t>
            </w:r>
          </w:p>
        </w:tc>
        <w:tc>
          <w:tcPr>
            <w:tcW w:w="64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декабрь</w:t>
            </w:r>
          </w:p>
        </w:tc>
        <w:tc>
          <w:tcPr>
            <w:tcW w:w="58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Всего</w:t>
            </w:r>
          </w:p>
        </w:tc>
      </w:tr>
      <w:tr w:rsidR="00BB28C8" w:rsidRPr="002D10EE" w:rsidTr="003D2146">
        <w:trPr>
          <w:cantSplit/>
          <w:trHeight w:val="1134"/>
          <w:jc w:val="center"/>
        </w:trPr>
        <w:tc>
          <w:tcPr>
            <w:tcW w:w="1259"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238"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E4122D" w:rsidRDefault="008F7CEF" w:rsidP="00E4122D">
            <w:pPr>
              <w:widowControl w:val="0"/>
              <w:spacing w:after="120"/>
              <w:jc w:val="center"/>
              <w:rPr>
                <w:rFonts w:ascii="GHEA Grapalat" w:hAnsi="GHEA Grapalat"/>
                <w:sz w:val="18"/>
                <w:szCs w:val="18"/>
                <w:lang w:val="en-US"/>
              </w:rPr>
            </w:pPr>
            <w:r>
              <w:rPr>
                <w:rFonts w:ascii="Arial Unicode" w:hAnsi="Arial Unicode" w:cs="Arial Unicode"/>
                <w:color w:val="000000"/>
                <w:sz w:val="20"/>
                <w:szCs w:val="20"/>
                <w:lang w:bidi="ar-SA"/>
              </w:rPr>
              <w:t>45</w:t>
            </w:r>
            <w:r w:rsidR="00E4122D">
              <w:rPr>
                <w:rFonts w:ascii="Arial Unicode" w:hAnsi="Arial Unicode" w:cs="Arial Unicode"/>
                <w:color w:val="000000"/>
                <w:sz w:val="20"/>
                <w:szCs w:val="20"/>
                <w:lang w:val="en-US" w:bidi="ar-SA"/>
              </w:rPr>
              <w:t>231116</w:t>
            </w:r>
          </w:p>
        </w:tc>
        <w:tc>
          <w:tcPr>
            <w:tcW w:w="1019" w:type="dxa"/>
          </w:tcPr>
          <w:p w:rsidR="007B3528" w:rsidRPr="00487935" w:rsidRDefault="007B3528" w:rsidP="007B3528">
            <w:pPr>
              <w:spacing w:after="200" w:line="276" w:lineRule="auto"/>
              <w:jc w:val="center"/>
              <w:rPr>
                <w:rFonts w:ascii="GHEA Grapalat" w:eastAsia="Calibri" w:hAnsi="GHEA Grapalat"/>
                <w:b/>
                <w:sz w:val="28"/>
                <w:szCs w:val="28"/>
                <w:lang w:eastAsia="en-US" w:bidi="ar-SA"/>
              </w:rPr>
            </w:pPr>
            <w:r w:rsidRPr="00487935">
              <w:rPr>
                <w:rFonts w:ascii="GHEA Grapalat" w:eastAsia="Calibri" w:hAnsi="GHEA Grapalat"/>
                <w:b/>
                <w:sz w:val="28"/>
                <w:szCs w:val="28"/>
                <w:lang w:eastAsia="en-US" w:bidi="ar-SA"/>
              </w:rPr>
              <w:t>Строительство очистных</w:t>
            </w:r>
            <w:r>
              <w:rPr>
                <w:rFonts w:ascii="GHEA Grapalat" w:eastAsia="Calibri" w:hAnsi="GHEA Grapalat"/>
                <w:b/>
                <w:sz w:val="28"/>
                <w:szCs w:val="28"/>
                <w:lang w:eastAsia="en-US" w:bidi="ar-SA"/>
              </w:rPr>
              <w:t xml:space="preserve"> сооружений для нужд поселка П</w:t>
            </w:r>
            <w:r w:rsidRPr="00487935">
              <w:rPr>
                <w:rFonts w:ascii="GHEA Grapalat" w:eastAsia="Calibri" w:hAnsi="GHEA Grapalat"/>
                <w:b/>
                <w:sz w:val="28"/>
                <w:szCs w:val="28"/>
                <w:lang w:eastAsia="en-US" w:bidi="ar-SA"/>
              </w:rPr>
              <w:t>.</w:t>
            </w:r>
            <w:r>
              <w:rPr>
                <w:rFonts w:ascii="GHEA Grapalat" w:eastAsia="Calibri" w:hAnsi="GHEA Grapalat"/>
                <w:b/>
                <w:sz w:val="28"/>
                <w:szCs w:val="28"/>
                <w:lang w:eastAsia="en-US" w:bidi="ar-SA"/>
              </w:rPr>
              <w:t>С</w:t>
            </w:r>
            <w:r w:rsidRPr="00487935">
              <w:rPr>
                <w:rFonts w:ascii="GHEA Grapalat" w:eastAsia="Calibri" w:hAnsi="GHEA Grapalat"/>
                <w:b/>
                <w:sz w:val="28"/>
                <w:szCs w:val="28"/>
                <w:lang w:eastAsia="en-US" w:bidi="ar-SA"/>
              </w:rPr>
              <w:t>евак.</w:t>
            </w:r>
          </w:p>
          <w:p w:rsidR="00BB28C8" w:rsidRPr="002D10EE" w:rsidRDefault="00E4122D" w:rsidP="003D2146">
            <w:pPr>
              <w:widowControl w:val="0"/>
              <w:spacing w:after="120"/>
              <w:jc w:val="center"/>
              <w:rPr>
                <w:rFonts w:ascii="GHEA Grapalat" w:hAnsi="GHEA Grapalat"/>
                <w:sz w:val="18"/>
                <w:szCs w:val="18"/>
              </w:rPr>
            </w:pPr>
            <w:r w:rsidRPr="00E4122D">
              <w:rPr>
                <w:rFonts w:ascii="GHEA Grapalat" w:hAnsi="GHEA Grapalat"/>
                <w:sz w:val="20"/>
                <w:szCs w:val="20"/>
                <w:lang w:eastAsia="en-US" w:bidi="ar-SA"/>
              </w:rPr>
              <w:t>,</w:t>
            </w:r>
          </w:p>
        </w:tc>
        <w:tc>
          <w:tcPr>
            <w:tcW w:w="582"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700"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431"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5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43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15"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w:t>
            </w:r>
          </w:p>
        </w:tc>
        <w:tc>
          <w:tcPr>
            <w:tcW w:w="477"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31"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729"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63"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9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4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81" w:type="dxa"/>
            <w:vAlign w:val="center"/>
          </w:tcPr>
          <w:p w:rsidR="00BB28C8" w:rsidRPr="002D10EE" w:rsidRDefault="00BB28C8" w:rsidP="003D2146">
            <w:pPr>
              <w:widowControl w:val="0"/>
              <w:spacing w:after="120"/>
              <w:ind w:left="-95" w:right="-88"/>
              <w:jc w:val="center"/>
              <w:rPr>
                <w:rFonts w:ascii="GHEA Grapalat" w:hAnsi="GHEA Grapalat"/>
                <w:b/>
                <w:sz w:val="18"/>
                <w:szCs w:val="18"/>
              </w:rPr>
            </w:pPr>
            <w:r w:rsidRPr="002D10EE">
              <w:rPr>
                <w:rFonts w:ascii="GHEA Grapalat" w:hAnsi="GHEA Grapalat"/>
                <w:sz w:val="18"/>
                <w:szCs w:val="18"/>
              </w:rPr>
              <w:t>... %</w:t>
            </w:r>
          </w:p>
        </w:tc>
      </w:tr>
    </w:tbl>
    <w:p w:rsidR="00BB28C8" w:rsidRPr="002D10EE"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tblPr>
      <w:tblGrid>
        <w:gridCol w:w="4536"/>
        <w:gridCol w:w="760"/>
        <w:gridCol w:w="4343"/>
      </w:tblGrid>
      <w:tr w:rsidR="00A10C2D" w:rsidRPr="002D10EE" w:rsidTr="00E4122D">
        <w:trPr>
          <w:jc w:val="center"/>
        </w:trPr>
        <w:tc>
          <w:tcPr>
            <w:tcW w:w="4536" w:type="dxa"/>
          </w:tcPr>
          <w:p w:rsidR="00A10C2D" w:rsidRPr="002D10EE" w:rsidRDefault="00A10C2D" w:rsidP="00E4122D">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E92710" w:rsidRPr="00E92710" w:rsidRDefault="00E92710" w:rsidP="00E92710">
            <w:pPr>
              <w:widowControl w:val="0"/>
              <w:jc w:val="center"/>
              <w:rPr>
                <w:rFonts w:ascii="GHEA Grapalat" w:hAnsi="GHEA Grapalat" w:cs="Sylfaen"/>
                <w:b/>
                <w:bCs/>
                <w:sz w:val="20"/>
                <w:szCs w:val="20"/>
              </w:rPr>
            </w:pPr>
            <w:r w:rsidRPr="00E92710">
              <w:rPr>
                <w:rFonts w:ascii="GHEA Grapalat" w:hAnsi="GHEA Grapalat" w:cs="Sylfaen"/>
                <w:b/>
                <w:bCs/>
                <w:sz w:val="20"/>
                <w:szCs w:val="20"/>
              </w:rPr>
              <w:t>Араратский область РА  Таперакан  муниципалитет</w:t>
            </w:r>
          </w:p>
          <w:p w:rsidR="00A10C2D" w:rsidRPr="008F7CEF" w:rsidRDefault="00A10C2D" w:rsidP="00E92710">
            <w:pPr>
              <w:widowControl w:val="0"/>
              <w:jc w:val="center"/>
              <w:rPr>
                <w:rFonts w:ascii="GHEA Grapalat" w:hAnsi="GHEA Grapalat"/>
                <w:sz w:val="20"/>
                <w:szCs w:val="20"/>
              </w:rPr>
            </w:pPr>
            <w:r w:rsidRPr="008F7CEF">
              <w:rPr>
                <w:rFonts w:ascii="GHEA Grapalat" w:hAnsi="GHEA Grapalat"/>
                <w:sz w:val="20"/>
                <w:szCs w:val="20"/>
              </w:rPr>
              <w:lastRenderedPageBreak/>
              <w:t>______________________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A10C2D" w:rsidRPr="002D10EE" w:rsidRDefault="00A10C2D" w:rsidP="00E4122D">
            <w:pPr>
              <w:widowControl w:val="0"/>
              <w:spacing w:after="160" w:line="360" w:lineRule="auto"/>
              <w:jc w:val="center"/>
              <w:rPr>
                <w:rFonts w:ascii="GHEA Grapalat" w:hAnsi="GHEA Grapalat"/>
                <w:sz w:val="20"/>
                <w:szCs w:val="20"/>
              </w:rPr>
            </w:pPr>
          </w:p>
        </w:tc>
        <w:tc>
          <w:tcPr>
            <w:tcW w:w="4343" w:type="dxa"/>
          </w:tcPr>
          <w:p w:rsidR="00A10C2D" w:rsidRPr="002D10EE" w:rsidRDefault="00A10C2D" w:rsidP="00E4122D">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A10C2D" w:rsidRPr="002D10EE" w:rsidRDefault="00A10C2D" w:rsidP="00E4122D">
            <w:pPr>
              <w:widowControl w:val="0"/>
              <w:jc w:val="center"/>
              <w:rPr>
                <w:rFonts w:ascii="GHEA Grapalat" w:hAnsi="GHEA Grapalat"/>
                <w:sz w:val="20"/>
                <w:szCs w:val="20"/>
              </w:rPr>
            </w:pPr>
            <w:r w:rsidRPr="002D10EE">
              <w:rPr>
                <w:rFonts w:ascii="GHEA Grapalat" w:hAnsi="GHEA Grapalat"/>
                <w:sz w:val="20"/>
                <w:szCs w:val="20"/>
                <w:lang w:val="en-US"/>
              </w:rPr>
              <w:t>_</w:t>
            </w: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rPr>
            </w:pPr>
          </w:p>
          <w:p w:rsidR="00A10C2D" w:rsidRPr="002D10EE" w:rsidRDefault="00A10C2D" w:rsidP="00E4122D">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A10C2D" w:rsidRPr="002D10EE" w:rsidRDefault="00A10C2D" w:rsidP="00E4122D">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A10C2D" w:rsidRPr="002D10EE" w:rsidRDefault="00A10C2D" w:rsidP="00E4122D">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rPr>
          <w:rFonts w:ascii="GHEA Grapalat" w:hAnsi="GHEA Grapalat"/>
          <w:sz w:val="20"/>
          <w:szCs w:val="20"/>
        </w:rPr>
        <w:sectPr w:rsidR="00BB28C8" w:rsidRPr="002D10EE"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4</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796"/>
        <w:gridCol w:w="4954"/>
      </w:tblGrid>
      <w:tr w:rsidR="00BB28C8" w:rsidRPr="002D10EE" w:rsidTr="003D2146">
        <w:trPr>
          <w:tblCellSpacing w:w="7" w:type="dxa"/>
          <w:jc w:val="center"/>
        </w:trPr>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sz w:val="20"/>
                <w:szCs w:val="20"/>
              </w:rPr>
              <w:t>Сторона договора</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Р/С__________________________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w:t>
            </w:r>
          </w:p>
        </w:tc>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 xml:space="preserve">Заказчик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Р/С____________________________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УНН___________________________</w:t>
            </w:r>
          </w:p>
        </w:tc>
      </w:tr>
    </w:tbl>
    <w:p w:rsidR="00BB28C8" w:rsidRPr="002D10EE" w:rsidRDefault="00BB28C8" w:rsidP="00BB28C8">
      <w:pPr>
        <w:widowControl w:val="0"/>
        <w:spacing w:after="160" w:line="360" w:lineRule="auto"/>
        <w:ind w:left="567" w:right="566"/>
        <w:rPr>
          <w:rFonts w:ascii="GHEA Grapalat" w:hAnsi="GHEA Grapalat"/>
          <w:iCs/>
          <w:color w:val="000000"/>
          <w:sz w:val="20"/>
          <w:szCs w:val="20"/>
        </w:rPr>
      </w:pPr>
    </w:p>
    <w:p w:rsidR="00BB28C8" w:rsidRPr="002D10EE" w:rsidRDefault="00BB28C8" w:rsidP="00BB28C8">
      <w:pPr>
        <w:widowControl w:val="0"/>
        <w:spacing w:after="160" w:line="360" w:lineRule="auto"/>
        <w:ind w:left="567" w:right="566"/>
        <w:jc w:val="center"/>
        <w:rPr>
          <w:rFonts w:ascii="GHEA Grapalat" w:hAnsi="GHEA Grapalat"/>
          <w:iCs/>
          <w:color w:val="000000"/>
          <w:sz w:val="20"/>
          <w:szCs w:val="20"/>
        </w:rPr>
      </w:pPr>
      <w:r w:rsidRPr="002D10EE">
        <w:rPr>
          <w:rFonts w:ascii="GHEA Grapalat" w:hAnsi="GHEA Grapalat"/>
          <w:b/>
          <w:color w:val="000000"/>
          <w:sz w:val="20"/>
          <w:szCs w:val="20"/>
        </w:rPr>
        <w:t>АКТ №</w:t>
      </w:r>
    </w:p>
    <w:p w:rsidR="00BB28C8" w:rsidRPr="002D10EE" w:rsidRDefault="00BB28C8" w:rsidP="00BB28C8">
      <w:pPr>
        <w:widowControl w:val="0"/>
        <w:spacing w:after="160" w:line="360" w:lineRule="auto"/>
        <w:ind w:left="567" w:right="566"/>
        <w:jc w:val="center"/>
        <w:rPr>
          <w:rFonts w:ascii="GHEA Grapalat" w:hAnsi="GHEA Grapalat"/>
          <w:b/>
          <w:bCs/>
          <w:iCs/>
          <w:color w:val="000000"/>
          <w:sz w:val="20"/>
          <w:szCs w:val="20"/>
        </w:rPr>
      </w:pPr>
      <w:r w:rsidRPr="002D10EE">
        <w:rPr>
          <w:rFonts w:ascii="GHEA Grapalat" w:hAnsi="GHEA Grapalat"/>
          <w:b/>
          <w:color w:val="000000"/>
          <w:sz w:val="20"/>
          <w:szCs w:val="20"/>
        </w:rPr>
        <w:t xml:space="preserve">СДАЧИ-ПРИЕМКИ РЕЗУЛЬТАТОВ ИСПОЛНЕНИЯ </w:t>
      </w:r>
      <w:r w:rsidRPr="002D10EE">
        <w:rPr>
          <w:rFonts w:ascii="GHEA Grapalat" w:hAnsi="GHEA Grapalat"/>
          <w:b/>
          <w:color w:val="000000"/>
          <w:sz w:val="20"/>
          <w:szCs w:val="20"/>
        </w:rPr>
        <w:br/>
        <w:t>ДОГОВОРА ИЛИ ЕГО ЧАСТИ</w:t>
      </w:r>
    </w:p>
    <w:p w:rsidR="00BB28C8" w:rsidRPr="002D10EE" w:rsidRDefault="00BB28C8" w:rsidP="00BB28C8">
      <w:pPr>
        <w:pStyle w:val="BodyTextIndent"/>
        <w:widowControl w:val="0"/>
        <w:spacing w:after="160"/>
        <w:ind w:left="567" w:right="566" w:firstLine="0"/>
        <w:jc w:val="center"/>
        <w:rPr>
          <w:rFonts w:ascii="GHEA Grapalat" w:hAnsi="GHEA Grapalat"/>
          <w:b/>
          <w:bCs/>
          <w:iCs/>
        </w:rPr>
      </w:pPr>
    </w:p>
    <w:p w:rsidR="00BB28C8" w:rsidRPr="002D10EE" w:rsidRDefault="00BB28C8" w:rsidP="00DE34E4">
      <w:pPr>
        <w:pStyle w:val="BodyTextIndent"/>
        <w:widowControl w:val="0"/>
        <w:tabs>
          <w:tab w:val="left" w:pos="1134"/>
          <w:tab w:val="left" w:pos="2268"/>
          <w:tab w:val="left" w:pos="3402"/>
        </w:tabs>
        <w:spacing w:line="240" w:lineRule="auto"/>
        <w:ind w:firstLine="567"/>
        <w:rPr>
          <w:rFonts w:ascii="GHEA Grapalat" w:hAnsi="GHEA Grapalat"/>
          <w:iCs/>
        </w:rPr>
      </w:pPr>
      <w:r w:rsidRPr="002D10EE">
        <w:rPr>
          <w:rFonts w:ascii="GHEA Grapalat" w:hAnsi="GHEA Grapalat"/>
        </w:rPr>
        <w:t>"</w:t>
      </w:r>
      <w:r w:rsidRPr="002D10EE">
        <w:rPr>
          <w:rFonts w:ascii="GHEA Grapalat" w:hAnsi="GHEA Grapalat"/>
        </w:rPr>
        <w:tab/>
        <w:t>" "</w:t>
      </w:r>
      <w:r w:rsidRPr="002D10EE">
        <w:rPr>
          <w:rFonts w:ascii="GHEA Grapalat" w:hAnsi="GHEA Grapalat"/>
        </w:rPr>
        <w:tab/>
        <w:t>" 20</w:t>
      </w:r>
      <w:r w:rsidRPr="002D10EE">
        <w:rPr>
          <w:rFonts w:ascii="GHEA Grapalat" w:hAnsi="GHEA Grapalat"/>
        </w:rPr>
        <w:tab/>
        <w:t>г.</w:t>
      </w:r>
    </w:p>
    <w:p w:rsidR="00BB28C8" w:rsidRPr="002D10EE" w:rsidRDefault="00BB28C8" w:rsidP="00DE34E4">
      <w:pPr>
        <w:pStyle w:val="NormalWeb"/>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Наименование договора (далее — Договор) _____________________________</w:t>
      </w:r>
    </w:p>
    <w:p w:rsidR="00BB28C8" w:rsidRPr="002D10EE" w:rsidRDefault="00BB28C8" w:rsidP="00DE34E4">
      <w:pPr>
        <w:pStyle w:val="NormalWeb"/>
        <w:widowControl w:val="0"/>
        <w:tabs>
          <w:tab w:val="left" w:pos="8789"/>
        </w:tabs>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Дата заключения Договора "_________" "_____________________" 20</w:t>
      </w:r>
      <w:r w:rsidRPr="002D10EE">
        <w:rPr>
          <w:rFonts w:ascii="GHEA Grapalat" w:hAnsi="GHEA Grapalat"/>
          <w:color w:val="000000"/>
          <w:sz w:val="20"/>
          <w:szCs w:val="20"/>
        </w:rPr>
        <w:tab/>
        <w:t>г.</w:t>
      </w:r>
    </w:p>
    <w:p w:rsidR="00BB28C8" w:rsidRPr="002D10EE" w:rsidRDefault="00BB28C8" w:rsidP="00DE34E4">
      <w:pPr>
        <w:pStyle w:val="NormalWeb"/>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Номер Договора _____________________________________________________</w:t>
      </w:r>
    </w:p>
    <w:p w:rsidR="00BB28C8" w:rsidRPr="002D10EE"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2D10E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2D10EE">
        <w:rPr>
          <w:rFonts w:ascii="GHEA Grapalat" w:hAnsi="GHEA Grapalat"/>
          <w:color w:val="000000"/>
          <w:sz w:val="20"/>
          <w:szCs w:val="20"/>
        </w:rPr>
        <w:tab/>
        <w:t>" "</w:t>
      </w:r>
      <w:r w:rsidRPr="002D10EE">
        <w:rPr>
          <w:rFonts w:ascii="GHEA Grapalat" w:hAnsi="GHEA Grapalat"/>
          <w:color w:val="000000"/>
          <w:sz w:val="20"/>
          <w:szCs w:val="20"/>
        </w:rPr>
        <w:tab/>
        <w:t>" 20</w:t>
      </w:r>
      <w:r w:rsidRPr="002D10EE">
        <w:rPr>
          <w:rFonts w:ascii="GHEA Grapalat" w:hAnsi="GHEA Grapalat"/>
          <w:color w:val="000000"/>
          <w:sz w:val="20"/>
          <w:szCs w:val="20"/>
        </w:rPr>
        <w:tab/>
        <w:t>г., составили настоящий акт о следующем:</w:t>
      </w:r>
    </w:p>
    <w:p w:rsidR="00BB28C8" w:rsidRPr="002D10EE" w:rsidRDefault="00BB28C8" w:rsidP="00DE34E4">
      <w:pPr>
        <w:widowControl w:val="0"/>
        <w:jc w:val="both"/>
        <w:rPr>
          <w:rFonts w:ascii="GHEA Grapalat" w:hAnsi="GHEA Grapalat"/>
          <w:iCs/>
          <w:color w:val="000000"/>
          <w:sz w:val="20"/>
          <w:szCs w:val="20"/>
        </w:rPr>
      </w:pPr>
      <w:r w:rsidRPr="002D10E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2D10EE" w:rsidTr="003D2146">
        <w:trPr>
          <w:trHeight w:val="345"/>
          <w:jc w:val="center"/>
        </w:trPr>
        <w:tc>
          <w:tcPr>
            <w:tcW w:w="379" w:type="dxa"/>
            <w:vMerge w:val="restart"/>
            <w:shd w:val="clear" w:color="auto" w:fill="auto"/>
            <w:vAlign w:val="center"/>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r w:rsidRPr="002D10EE">
              <w:rPr>
                <w:rFonts w:ascii="GHEA Grapalat" w:hAnsi="GHEA Grapalat"/>
                <w:sz w:val="20"/>
                <w:szCs w:val="20"/>
              </w:rPr>
              <w:t>№</w:t>
            </w:r>
          </w:p>
        </w:tc>
        <w:tc>
          <w:tcPr>
            <w:tcW w:w="11014" w:type="dxa"/>
            <w:gridSpan w:val="8"/>
            <w:shd w:val="clear" w:color="auto" w:fill="auto"/>
            <w:vAlign w:val="center"/>
          </w:tcPr>
          <w:p w:rsidR="00BB28C8" w:rsidRPr="002D10E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2D10EE">
              <w:rPr>
                <w:rFonts w:ascii="GHEA Grapalat" w:hAnsi="GHEA Grapalat"/>
                <w:sz w:val="20"/>
                <w:szCs w:val="20"/>
              </w:rPr>
              <w:t>Выполненные работы</w:t>
            </w:r>
          </w:p>
        </w:tc>
      </w:tr>
      <w:tr w:rsidR="00BB28C8" w:rsidRPr="002D10EE" w:rsidTr="003D2146">
        <w:trPr>
          <w:trHeight w:val="152"/>
          <w:jc w:val="center"/>
        </w:trPr>
        <w:tc>
          <w:tcPr>
            <w:tcW w:w="379" w:type="dxa"/>
            <w:vMerge/>
            <w:shd w:val="clear" w:color="auto" w:fill="auto"/>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наименование</w:t>
            </w:r>
          </w:p>
        </w:tc>
        <w:tc>
          <w:tcPr>
            <w:tcW w:w="1533"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исполнения</w:t>
            </w:r>
          </w:p>
        </w:tc>
        <w:tc>
          <w:tcPr>
            <w:tcW w:w="1087"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сумма, подлежащая уплате (тыс. драмов)</w:t>
            </w:r>
          </w:p>
        </w:tc>
        <w:tc>
          <w:tcPr>
            <w:tcW w:w="876" w:type="dxa"/>
            <w:vMerge w:val="restart"/>
            <w:shd w:val="clear" w:color="auto" w:fill="auto"/>
            <w:vAlign w:val="center"/>
          </w:tcPr>
          <w:p w:rsidR="00BB28C8" w:rsidRPr="002D10E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оплаты (по графику оплаты)</w:t>
            </w:r>
          </w:p>
        </w:tc>
      </w:tr>
      <w:tr w:rsidR="00BB28C8" w:rsidRPr="002D10EE" w:rsidTr="003D2146">
        <w:trPr>
          <w:trHeight w:val="152"/>
          <w:jc w:val="center"/>
        </w:trPr>
        <w:tc>
          <w:tcPr>
            <w:tcW w:w="379" w:type="dxa"/>
            <w:vMerge/>
            <w:tcBorders>
              <w:bottom w:val="single" w:sz="4" w:space="0" w:color="auto"/>
            </w:tcBorders>
            <w:shd w:val="clear" w:color="auto" w:fill="auto"/>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vAlign w:val="center"/>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tcPr>
          <w:p w:rsidR="00BB28C8" w:rsidRPr="002D10E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2D10E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bl>
    <w:p w:rsidR="00BB28C8" w:rsidRPr="002D10EE" w:rsidRDefault="00BB28C8" w:rsidP="00DE34E4">
      <w:pPr>
        <w:widowControl w:val="0"/>
        <w:spacing w:after="160" w:line="360" w:lineRule="auto"/>
        <w:rPr>
          <w:rFonts w:ascii="GHEA Grapalat" w:hAnsi="GHEA Grapalat"/>
          <w:iCs/>
          <w:snapToGrid w:val="0"/>
          <w:color w:val="000000"/>
          <w:sz w:val="18"/>
          <w:szCs w:val="18"/>
        </w:rPr>
      </w:pPr>
      <w:r w:rsidRPr="002D10EE">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2D10E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2D10EE" w:rsidTr="003D2146">
        <w:trPr>
          <w:trHeight w:val="266"/>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 xml:space="preserve">Работу сдал </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Работу принял</w:t>
            </w:r>
          </w:p>
        </w:tc>
      </w:tr>
      <w:tr w:rsidR="00BB28C8" w:rsidRPr="002D10EE" w:rsidTr="003D2146">
        <w:trPr>
          <w:trHeight w:val="47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r>
      <w:tr w:rsidR="00BB28C8" w:rsidRPr="002D10EE" w:rsidTr="003D2146">
        <w:trPr>
          <w:trHeight w:val="50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r>
      <w:tr w:rsidR="00BB28C8" w:rsidRPr="002D10EE" w:rsidTr="003D2146">
        <w:trPr>
          <w:trHeight w:val="281"/>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r>
    </w:tbl>
    <w:p w:rsidR="00DE34E4" w:rsidRPr="002D10EE" w:rsidRDefault="00DE34E4" w:rsidP="00DE34E4">
      <w:pPr>
        <w:widowControl w:val="0"/>
        <w:ind w:firstLine="567"/>
        <w:jc w:val="right"/>
        <w:rPr>
          <w:rFonts w:ascii="GHEA Grapalat" w:hAnsi="GHEA Grapalat"/>
          <w:i/>
          <w:sz w:val="20"/>
          <w:szCs w:val="20"/>
        </w:r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t>Приложение № 4.1</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к Договору под кодом</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DE34E4">
      <w:pPr>
        <w:widowControl w:val="0"/>
        <w:jc w:val="center"/>
        <w:rPr>
          <w:rFonts w:ascii="GHEA Grapalat" w:hAnsi="GHEA Grapalat" w:cs="Sylfaen"/>
          <w:sz w:val="20"/>
          <w:szCs w:val="20"/>
        </w:rPr>
      </w:pPr>
    </w:p>
    <w:p w:rsidR="00BB28C8" w:rsidRPr="002D10EE" w:rsidRDefault="00BB28C8" w:rsidP="00BB28C8">
      <w:pPr>
        <w:widowControl w:val="0"/>
        <w:tabs>
          <w:tab w:val="left" w:pos="2250"/>
        </w:tabs>
        <w:spacing w:after="160" w:line="360" w:lineRule="auto"/>
        <w:jc w:val="center"/>
        <w:rPr>
          <w:rFonts w:ascii="GHEA Grapalat" w:hAnsi="GHEA Grapalat" w:cs="Sylfaen"/>
          <w:b/>
          <w:bCs/>
          <w:sz w:val="20"/>
          <w:szCs w:val="20"/>
        </w:rPr>
      </w:pPr>
      <w:r w:rsidRPr="002D10EE">
        <w:rPr>
          <w:rFonts w:ascii="GHEA Grapalat" w:hAnsi="GHEA Grapalat"/>
          <w:b/>
          <w:sz w:val="20"/>
          <w:szCs w:val="20"/>
        </w:rPr>
        <w:t>АКТ №______</w:t>
      </w:r>
    </w:p>
    <w:p w:rsidR="00BB28C8" w:rsidRPr="002D10EE" w:rsidRDefault="00BB28C8" w:rsidP="00BB28C8">
      <w:pPr>
        <w:widowControl w:val="0"/>
        <w:tabs>
          <w:tab w:val="left" w:pos="2250"/>
        </w:tabs>
        <w:spacing w:after="160" w:line="360" w:lineRule="auto"/>
        <w:jc w:val="center"/>
        <w:rPr>
          <w:rFonts w:ascii="GHEA Grapalat" w:hAnsi="GHEA Grapalat" w:cs="Sylfaen"/>
          <w:bCs/>
          <w:sz w:val="20"/>
          <w:szCs w:val="20"/>
        </w:rPr>
      </w:pPr>
      <w:r w:rsidRPr="002D10EE">
        <w:rPr>
          <w:rFonts w:ascii="GHEA Grapalat" w:hAnsi="GHEA Grapalat"/>
          <w:sz w:val="20"/>
          <w:szCs w:val="20"/>
        </w:rPr>
        <w:t>относительно фиксирования факта сдачи Заказчику результата договора</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2D10EE" w:rsidRDefault="00BB28C8" w:rsidP="00BB28C8">
      <w:pPr>
        <w:widowControl w:val="0"/>
        <w:jc w:val="both"/>
        <w:rPr>
          <w:rFonts w:ascii="GHEA Grapalat" w:hAnsi="GHEA Grapalat"/>
          <w:sz w:val="20"/>
          <w:szCs w:val="20"/>
        </w:rPr>
      </w:pPr>
      <w:r w:rsidRPr="002D10EE">
        <w:rPr>
          <w:rFonts w:ascii="GHEA Grapalat" w:hAnsi="GHEA Grapalat"/>
          <w:sz w:val="20"/>
          <w:szCs w:val="20"/>
        </w:rPr>
        <w:t xml:space="preserve">Настоящим фиксируется, что в рамках договора закупки № ___________________, </w:t>
      </w:r>
    </w:p>
    <w:p w:rsidR="00BB28C8" w:rsidRPr="002D10EE" w:rsidRDefault="00BB28C8" w:rsidP="00BB28C8">
      <w:pPr>
        <w:widowControl w:val="0"/>
        <w:spacing w:after="160" w:line="360" w:lineRule="auto"/>
        <w:ind w:left="6946"/>
        <w:jc w:val="center"/>
        <w:rPr>
          <w:rFonts w:ascii="GHEA Grapalat" w:hAnsi="GHEA Grapalat"/>
          <w:sz w:val="20"/>
          <w:szCs w:val="20"/>
          <w:vertAlign w:val="superscript"/>
        </w:rPr>
      </w:pPr>
      <w:r w:rsidRPr="002D10EE">
        <w:rPr>
          <w:rFonts w:ascii="GHEA Grapalat" w:hAnsi="GHEA Grapalat"/>
          <w:sz w:val="20"/>
          <w:szCs w:val="20"/>
          <w:vertAlign w:val="superscript"/>
        </w:rPr>
        <w:t>номер договора</w:t>
      </w:r>
    </w:p>
    <w:p w:rsidR="00BB28C8" w:rsidRPr="002D10EE" w:rsidRDefault="00BB28C8" w:rsidP="00BB28C8">
      <w:pPr>
        <w:widowControl w:val="0"/>
        <w:tabs>
          <w:tab w:val="left" w:pos="8789"/>
        </w:tabs>
        <w:jc w:val="both"/>
        <w:rPr>
          <w:rFonts w:ascii="GHEA Grapalat" w:hAnsi="GHEA Grapalat" w:cs="Sylfaen"/>
          <w:sz w:val="20"/>
          <w:szCs w:val="20"/>
        </w:rPr>
      </w:pPr>
      <w:r w:rsidRPr="002D10EE">
        <w:rPr>
          <w:rFonts w:ascii="GHEA Grapalat" w:hAnsi="GHEA Grapalat"/>
          <w:sz w:val="20"/>
          <w:szCs w:val="20"/>
        </w:rPr>
        <w:t>заключенного _________________________________________________ 20</w:t>
      </w:r>
      <w:r w:rsidRPr="002D10EE">
        <w:rPr>
          <w:rFonts w:ascii="GHEA Grapalat" w:hAnsi="GHEA Grapalat"/>
          <w:sz w:val="20"/>
          <w:szCs w:val="20"/>
        </w:rPr>
        <w:tab/>
        <w:t>г.</w:t>
      </w:r>
    </w:p>
    <w:p w:rsidR="00BB28C8" w:rsidRPr="002D10EE" w:rsidRDefault="00BB28C8" w:rsidP="00BB28C8">
      <w:pPr>
        <w:widowControl w:val="0"/>
        <w:spacing w:after="160" w:line="360" w:lineRule="auto"/>
        <w:ind w:right="-360"/>
        <w:jc w:val="center"/>
        <w:rPr>
          <w:rFonts w:ascii="GHEA Grapalat" w:hAnsi="GHEA Grapalat" w:cs="Sylfaen"/>
          <w:sz w:val="20"/>
          <w:szCs w:val="20"/>
          <w:vertAlign w:val="superscript"/>
        </w:rPr>
      </w:pPr>
      <w:r w:rsidRPr="002D10EE">
        <w:rPr>
          <w:rFonts w:ascii="GHEA Grapalat" w:hAnsi="GHEA Grapalat"/>
          <w:sz w:val="20"/>
          <w:szCs w:val="20"/>
          <w:vertAlign w:val="superscript"/>
        </w:rPr>
        <w:t>дата заключения договора</w:t>
      </w:r>
    </w:p>
    <w:p w:rsidR="00BB28C8" w:rsidRPr="002D10EE" w:rsidRDefault="00BB28C8" w:rsidP="00BB28C8">
      <w:pPr>
        <w:widowControl w:val="0"/>
        <w:ind w:right="-357"/>
        <w:jc w:val="both"/>
        <w:rPr>
          <w:rFonts w:ascii="GHEA Grapalat" w:hAnsi="GHEA Grapalat" w:cs="Sylfaen"/>
          <w:sz w:val="20"/>
          <w:szCs w:val="20"/>
          <w:u w:val="single"/>
        </w:rPr>
      </w:pPr>
      <w:r w:rsidRPr="002D10EE">
        <w:rPr>
          <w:rFonts w:ascii="GHEA Grapalat" w:hAnsi="GHEA Grapalat"/>
          <w:sz w:val="20"/>
          <w:szCs w:val="20"/>
        </w:rPr>
        <w:t>между __________ (далее — Заказчик) и _____________ (далее — Исполнитель),</w:t>
      </w:r>
    </w:p>
    <w:p w:rsidR="00BB28C8" w:rsidRPr="002D10E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2D10EE">
        <w:rPr>
          <w:rFonts w:ascii="GHEA Grapalat" w:hAnsi="GHEA Grapalat"/>
          <w:sz w:val="20"/>
          <w:szCs w:val="20"/>
          <w:vertAlign w:val="superscript"/>
        </w:rPr>
        <w:t xml:space="preserve">имя Заказчика </w:t>
      </w:r>
      <w:r w:rsidRPr="002D10EE">
        <w:rPr>
          <w:rFonts w:ascii="GHEA Grapalat" w:hAnsi="GHEA Grapalat"/>
          <w:sz w:val="20"/>
          <w:szCs w:val="20"/>
          <w:vertAlign w:val="superscript"/>
        </w:rPr>
        <w:tab/>
        <w:t>имя Исполнителя</w:t>
      </w:r>
    </w:p>
    <w:p w:rsidR="00BB28C8" w:rsidRPr="002D10EE" w:rsidRDefault="00BB28C8" w:rsidP="00BB28C8">
      <w:pPr>
        <w:widowControl w:val="0"/>
        <w:spacing w:after="160" w:line="360" w:lineRule="auto"/>
        <w:jc w:val="both"/>
        <w:rPr>
          <w:rFonts w:ascii="GHEA Grapalat" w:hAnsi="GHEA Grapalat" w:cs="Sylfaen"/>
          <w:sz w:val="20"/>
          <w:szCs w:val="20"/>
        </w:rPr>
      </w:pPr>
      <w:r w:rsidRPr="002D10EE">
        <w:rPr>
          <w:rFonts w:ascii="GHEA Grapalat" w:hAnsi="GHEA Grapalat"/>
          <w:sz w:val="20"/>
          <w:szCs w:val="20"/>
        </w:rPr>
        <w:t>Исполнитель _____________ 20 г. с целью сдачи-приемки сдал Заказчику нижеуказанные работы:</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2614"/>
      </w:tblGrid>
      <w:tr w:rsidR="00BB28C8" w:rsidRPr="002D10EE"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jc w:val="center"/>
              <w:rPr>
                <w:rFonts w:ascii="GHEA Grapalat" w:hAnsi="GHEA Grapalat" w:cs="Sylfaen"/>
                <w:bCs/>
                <w:sz w:val="20"/>
                <w:szCs w:val="20"/>
              </w:rPr>
            </w:pPr>
            <w:r w:rsidRPr="002D10EE">
              <w:rPr>
                <w:rFonts w:ascii="GHEA Grapalat" w:hAnsi="GHEA Grapalat"/>
                <w:sz w:val="20"/>
                <w:szCs w:val="20"/>
              </w:rPr>
              <w:t>Работа</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2D10EE" w:rsidRDefault="00BB28C8" w:rsidP="003D2146">
            <w:pPr>
              <w:widowControl w:val="0"/>
              <w:spacing w:after="120"/>
              <w:ind w:firstLine="567"/>
              <w:jc w:val="center"/>
              <w:rPr>
                <w:rFonts w:ascii="GHEA Grapalat" w:hAnsi="GHEA Grapalat"/>
                <w:sz w:val="20"/>
                <w:szCs w:val="20"/>
              </w:rPr>
            </w:pPr>
            <w:r w:rsidRPr="002D10E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объем (фактический)</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bl>
    <w:p w:rsidR="00DE34E4" w:rsidRPr="002D10EE"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2D10EE" w:rsidRDefault="00BB28C8" w:rsidP="00DE34E4">
      <w:pPr>
        <w:widowControl w:val="0"/>
        <w:tabs>
          <w:tab w:val="left" w:pos="360"/>
          <w:tab w:val="left" w:pos="540"/>
        </w:tabs>
        <w:spacing w:after="160" w:line="360" w:lineRule="auto"/>
        <w:jc w:val="both"/>
        <w:rPr>
          <w:rFonts w:ascii="GHEA Grapalat" w:hAnsi="GHEA Grapalat"/>
          <w:sz w:val="20"/>
          <w:szCs w:val="20"/>
        </w:rPr>
      </w:pPr>
      <w:r w:rsidRPr="002D10E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2D10EE" w:rsidRDefault="00BB28C8" w:rsidP="00BB28C8">
      <w:pPr>
        <w:rPr>
          <w:rFonts w:ascii="GHEA Grapalat" w:hAnsi="GHEA Grapalat"/>
          <w:sz w:val="20"/>
          <w:szCs w:val="20"/>
        </w:rPr>
      </w:pPr>
    </w:p>
    <w:p w:rsidR="00BB28C8" w:rsidRPr="002D10EE" w:rsidRDefault="00BB28C8" w:rsidP="00BB28C8">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СТОРОНЫ</w:t>
      </w:r>
    </w:p>
    <w:p w:rsidR="00BB28C8" w:rsidRPr="002D10E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tblPr>
      <w:tblGrid>
        <w:gridCol w:w="4448"/>
        <w:gridCol w:w="4838"/>
      </w:tblGrid>
      <w:tr w:rsidR="00BB28C8" w:rsidRPr="002D10EE" w:rsidTr="003D2146">
        <w:tc>
          <w:tcPr>
            <w:tcW w:w="4785"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Передал</w:t>
            </w:r>
          </w:p>
        </w:tc>
        <w:tc>
          <w:tcPr>
            <w:tcW w:w="5223"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Принял</w:t>
            </w:r>
          </w:p>
        </w:tc>
      </w:tr>
    </w:tbl>
    <w:p w:rsidR="00BB28C8" w:rsidRPr="002D10E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2D10EE">
        <w:rPr>
          <w:rFonts w:ascii="GHEA Grapalat" w:hAnsi="GHEA Grapalat"/>
          <w:sz w:val="20"/>
          <w:szCs w:val="20"/>
        </w:rPr>
        <w:t>представитель, спроектировавший заявку:</w:t>
      </w:r>
    </w:p>
    <w:p w:rsidR="00BB28C8" w:rsidRPr="002D10E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 xml:space="preserve">_________________________ </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2D10EE">
              <w:rPr>
                <w:rFonts w:ascii="GHEA Grapalat" w:hAnsi="GHEA Grapalat"/>
                <w:color w:val="000000"/>
                <w:sz w:val="20"/>
                <w:szCs w:val="20"/>
                <w:vertAlign w:val="superscript"/>
              </w:rPr>
              <w:t>подпись</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0AB" w:rsidRDefault="00C930AB">
      <w:r>
        <w:separator/>
      </w:r>
    </w:p>
  </w:endnote>
  <w:endnote w:type="continuationSeparator" w:id="1">
    <w:p w:rsidR="00C930AB" w:rsidRDefault="00C93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87" w:usb1="00000000" w:usb2="00000000" w:usb3="00000000" w:csb0="0000001B"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0120448"/>
      <w:docPartObj>
        <w:docPartGallery w:val="Page Numbers (Bottom of Page)"/>
        <w:docPartUnique/>
      </w:docPartObj>
    </w:sdtPr>
    <w:sdtEndPr>
      <w:rPr>
        <w:rFonts w:ascii="GHEA Grapalat" w:hAnsi="GHEA Grapalat"/>
        <w:sz w:val="24"/>
        <w:szCs w:val="24"/>
      </w:rPr>
    </w:sdtEndPr>
    <w:sdtContent>
      <w:p w:rsidR="00487935" w:rsidRPr="003E450C" w:rsidRDefault="0048793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B3528">
          <w:rPr>
            <w:rFonts w:ascii="GHEA Grapalat" w:hAnsi="GHEA Grapalat"/>
            <w:noProof/>
            <w:sz w:val="24"/>
            <w:szCs w:val="24"/>
          </w:rPr>
          <w:t>70</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0AB" w:rsidRDefault="00C930AB">
      <w:r>
        <w:separator/>
      </w:r>
    </w:p>
  </w:footnote>
  <w:footnote w:type="continuationSeparator" w:id="1">
    <w:p w:rsidR="00C930AB" w:rsidRDefault="00C930AB">
      <w:r>
        <w:continuationSeparator/>
      </w:r>
    </w:p>
  </w:footnote>
  <w:footnote w:id="2">
    <w:p w:rsidR="00487935" w:rsidRPr="004E79F3" w:rsidRDefault="00487935" w:rsidP="00FC69A8">
      <w:pPr>
        <w:pStyle w:val="FootnoteText"/>
        <w:jc w:val="both"/>
        <w:rPr>
          <w:rFonts w:ascii="GHEA Grapalat" w:hAnsi="GHEA Grapalat"/>
          <w:i/>
          <w:sz w:val="16"/>
          <w:szCs w:val="16"/>
        </w:rPr>
      </w:pPr>
      <w:r w:rsidRPr="004E79F3">
        <w:rPr>
          <w:rStyle w:val="FootnoteReference"/>
          <w:sz w:val="16"/>
          <w:szCs w:val="16"/>
        </w:rPr>
        <w:t>5</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487935" w:rsidRPr="00CD6B60" w:rsidRDefault="00487935"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комиссииразъясненияприглашения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потребованодо</w:t>
      </w:r>
      <w:r w:rsidRPr="004E79F3">
        <w:rPr>
          <w:rFonts w:ascii="GHEA Grapalat" w:hAnsi="GHEA Grapalat"/>
          <w:i/>
          <w:sz w:val="16"/>
          <w:szCs w:val="16"/>
        </w:rPr>
        <w:t xml:space="preserve"> 17:00 (</w:t>
      </w:r>
      <w:r w:rsidRPr="004E79F3">
        <w:rPr>
          <w:rFonts w:ascii="GHEA Grapalat" w:hAnsi="GHEA Grapalat" w:hint="eastAsia"/>
          <w:i/>
          <w:sz w:val="16"/>
          <w:szCs w:val="16"/>
        </w:rPr>
        <w:t>поереванскомувремени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указанноговнастоящемпунктедня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Комиссияпредоставляетразъяснениепредставившемузапросучастникувтечениекалендарногодня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следующегозаднемполучениязапроса</w:t>
      </w:r>
      <w:r w:rsidRPr="004E79F3">
        <w:rPr>
          <w:rFonts w:ascii="GHEA Grapalat" w:hAnsi="GHEA Grapalat"/>
          <w:i/>
          <w:sz w:val="16"/>
          <w:szCs w:val="16"/>
        </w:rPr>
        <w:t xml:space="preserve">, </w:t>
      </w:r>
      <w:r w:rsidRPr="004E79F3">
        <w:rPr>
          <w:rFonts w:ascii="GHEA Grapalat" w:hAnsi="GHEA Grapalat" w:hint="eastAsia"/>
          <w:i/>
          <w:sz w:val="16"/>
          <w:szCs w:val="16"/>
        </w:rPr>
        <w:t>нонепозднеечемза</w:t>
      </w:r>
      <w:r w:rsidRPr="004E79F3">
        <w:rPr>
          <w:rFonts w:ascii="GHEA Grapalat" w:hAnsi="GHEA Grapalat"/>
          <w:i/>
          <w:sz w:val="16"/>
          <w:szCs w:val="16"/>
        </w:rPr>
        <w:t xml:space="preserve"> 3 </w:t>
      </w:r>
      <w:r w:rsidRPr="004E79F3">
        <w:rPr>
          <w:rFonts w:ascii="GHEA Grapalat" w:hAnsi="GHEA Grapalat" w:hint="eastAsia"/>
          <w:i/>
          <w:sz w:val="16"/>
          <w:szCs w:val="16"/>
        </w:rPr>
        <w:t>часадо</w:t>
      </w:r>
      <w:r w:rsidRPr="004E79F3">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электроннуюпочту участника, с которой получен запрос."</w:t>
      </w:r>
    </w:p>
    <w:p w:rsidR="00487935" w:rsidRPr="004E79F3" w:rsidRDefault="00487935"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 В приглашение могут быть внесены измененияминимум за один календарныйдень до истечения окончательного срока подачи заявок. В день внесения изменения в бюллетенеопубликовывается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487935" w:rsidRPr="004E79F3" w:rsidRDefault="00487935"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487935" w:rsidRPr="004E79F3" w:rsidRDefault="00487935" w:rsidP="002D10EE">
      <w:pPr>
        <w:pStyle w:val="FootnoteText"/>
        <w:rPr>
          <w:rFonts w:ascii="Times New Roman" w:hAnsi="Times New Roman"/>
          <w:sz w:val="16"/>
          <w:szCs w:val="16"/>
        </w:rPr>
      </w:pPr>
      <w:r w:rsidRPr="004E79F3">
        <w:rPr>
          <w:rStyle w:val="FootnoteReference"/>
          <w:sz w:val="16"/>
          <w:szCs w:val="16"/>
        </w:rPr>
        <w:t>8</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487935" w:rsidRPr="00CA1B14" w:rsidRDefault="00487935" w:rsidP="00616F38">
      <w:pPr>
        <w:pStyle w:val="FootnoteText"/>
        <w:jc w:val="both"/>
        <w:rPr>
          <w:rFonts w:ascii="GHEA Grapalat" w:hAnsi="GHEA Grapalat"/>
        </w:rPr>
      </w:pPr>
      <w:r w:rsidRPr="00CA1B14">
        <w:rPr>
          <w:rStyle w:val="FootnoteReference"/>
          <w:rFonts w:ascii="GHEA Grapalat" w:hAnsi="GHEA Grapalat"/>
        </w:rPr>
        <w:footnoteRef/>
      </w:r>
      <w:r w:rsidRPr="00CA1B14">
        <w:rPr>
          <w:rFonts w:ascii="GHEA Grapalat" w:hAnsi="GHEA Grapalat"/>
          <w:i/>
        </w:rPr>
        <w:t>Устанавливается заказчиком.</w:t>
      </w:r>
    </w:p>
  </w:footnote>
  <w:footnote w:id="5">
    <w:p w:rsidR="00487935" w:rsidRPr="00616F38" w:rsidRDefault="00487935" w:rsidP="0093610F">
      <w:pPr>
        <w:pStyle w:val="FootnoteText"/>
        <w:widowControl w:val="0"/>
        <w:jc w:val="both"/>
        <w:rPr>
          <w:rFonts w:ascii="GHEA Grapalat" w:hAnsi="GHEA Grapalat"/>
          <w:sz w:val="16"/>
          <w:szCs w:val="16"/>
          <w:lang w:val="af-ZA"/>
        </w:rPr>
      </w:pPr>
      <w:r w:rsidRPr="00616F38">
        <w:rPr>
          <w:rStyle w:val="FootnoteReference"/>
          <w:sz w:val="16"/>
          <w:szCs w:val="16"/>
        </w:rPr>
        <w:t>11</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487935" w:rsidRPr="000811C1" w:rsidRDefault="00487935">
      <w:pPr>
        <w:pStyle w:val="FootnoteText"/>
        <w:rPr>
          <w:lang w:val="af-ZA"/>
        </w:rPr>
      </w:pPr>
    </w:p>
  </w:footnote>
  <w:footnote w:id="6">
    <w:p w:rsidR="00487935" w:rsidRPr="00616F38" w:rsidRDefault="00487935" w:rsidP="00C67FAB">
      <w:pPr>
        <w:pStyle w:val="FootnoteText"/>
        <w:jc w:val="both"/>
        <w:rPr>
          <w:rFonts w:ascii="GHEA Grapalat" w:hAnsi="GHEA Grapalat"/>
          <w:i/>
          <w:sz w:val="16"/>
          <w:szCs w:val="16"/>
        </w:rPr>
      </w:pPr>
      <w:r w:rsidRPr="00616F38">
        <w:rPr>
          <w:rStyle w:val="FootnoteReference"/>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драмов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487935" w:rsidRPr="00616F38" w:rsidRDefault="00487935" w:rsidP="000811C1">
      <w:pPr>
        <w:pStyle w:val="BodyTextIndent"/>
        <w:widowControl w:val="0"/>
        <w:spacing w:after="160" w:line="240" w:lineRule="auto"/>
        <w:ind w:firstLine="0"/>
        <w:jc w:val="left"/>
        <w:rPr>
          <w:rFonts w:ascii="GHEA Grapalat" w:hAnsi="GHEA Grapalat"/>
          <w:sz w:val="16"/>
          <w:szCs w:val="16"/>
          <w:u w:val="single"/>
        </w:rPr>
      </w:pPr>
      <w:r w:rsidRPr="00616F38">
        <w:rPr>
          <w:rStyle w:val="FootnoteReference"/>
          <w:rFonts w:ascii="Times Armenian" w:hAnsi="Times Armenian"/>
          <w:i w:val="0"/>
          <w:sz w:val="16"/>
          <w:szCs w:val="16"/>
        </w:rPr>
        <w:t>14</w:t>
      </w:r>
      <w:r w:rsidRPr="00616F38">
        <w:rPr>
          <w:rFonts w:ascii="GHEA Grapalat" w:hAnsi="GHEA Grapalat"/>
          <w:sz w:val="16"/>
          <w:szCs w:val="16"/>
        </w:rPr>
        <w:t>Настоящий пункт редактируется согласно соответствующему заказчику</w:t>
      </w:r>
    </w:p>
    <w:p w:rsidR="00487935" w:rsidRPr="000811C1" w:rsidRDefault="00487935" w:rsidP="0027573B">
      <w:pPr>
        <w:pStyle w:val="FootnoteText"/>
        <w:rPr>
          <w:rFonts w:ascii="Sylfaen" w:hAnsi="Sylfaen"/>
          <w:sz w:val="18"/>
          <w:szCs w:val="18"/>
        </w:rPr>
      </w:pPr>
    </w:p>
  </w:footnote>
  <w:footnote w:id="8">
    <w:p w:rsidR="00487935" w:rsidRPr="00616F38" w:rsidRDefault="00487935">
      <w:pPr>
        <w:pStyle w:val="FootnoteText"/>
        <w:rPr>
          <w:sz w:val="16"/>
          <w:szCs w:val="16"/>
        </w:rPr>
      </w:pPr>
      <w:r w:rsidRPr="00616F38">
        <w:rPr>
          <w:rStyle w:val="FootnoteReference"/>
          <w:sz w:val="16"/>
          <w:szCs w:val="16"/>
        </w:rPr>
        <w:t>15</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487935" w:rsidRPr="001D3D37" w:rsidRDefault="00487935" w:rsidP="00053A85">
      <w:pPr>
        <w:pStyle w:val="FootnoteText"/>
        <w:rPr>
          <w:sz w:val="16"/>
          <w:szCs w:val="16"/>
        </w:rPr>
      </w:pPr>
      <w:r w:rsidRPr="001D3D37">
        <w:rPr>
          <w:rStyle w:val="FootnoteReference"/>
          <w:sz w:val="16"/>
          <w:szCs w:val="16"/>
        </w:rPr>
        <w:t>*</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487935" w:rsidRPr="001D3D37" w:rsidRDefault="00487935" w:rsidP="006B3E56">
      <w:pPr>
        <w:jc w:val="both"/>
        <w:rPr>
          <w:rFonts w:ascii="GHEA Grapalat" w:hAnsi="GHEA Grapalat"/>
          <w:sz w:val="16"/>
          <w:szCs w:val="16"/>
          <w:lang w:val="af-ZA"/>
        </w:rPr>
      </w:pPr>
      <w:r w:rsidRPr="001D3D37">
        <w:rPr>
          <w:rStyle w:val="FootnoteReference"/>
          <w:sz w:val="16"/>
          <w:szCs w:val="16"/>
        </w:rPr>
        <w:t>**</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87935" w:rsidRPr="001D3D37" w:rsidRDefault="00487935" w:rsidP="006B3E56">
      <w:pPr>
        <w:pStyle w:val="FootnoteText"/>
        <w:rPr>
          <w:rFonts w:asciiTheme="minorHAnsi" w:hAnsiTheme="minorHAnsi"/>
          <w:sz w:val="16"/>
          <w:szCs w:val="16"/>
          <w:lang w:val="af-ZA"/>
        </w:rPr>
      </w:pPr>
    </w:p>
  </w:footnote>
  <w:footnote w:id="11">
    <w:p w:rsidR="00487935" w:rsidRPr="00053A85" w:rsidRDefault="00487935">
      <w:pPr>
        <w:pStyle w:val="FootnoteText"/>
        <w:rPr>
          <w:rFonts w:asciiTheme="minorHAnsi" w:hAnsiTheme="minorHAnsi"/>
          <w:lang w:val="hy-AM"/>
        </w:rPr>
      </w:pPr>
    </w:p>
  </w:footnote>
  <w:footnote w:id="12">
    <w:p w:rsidR="00487935" w:rsidRPr="001D3D37" w:rsidRDefault="00487935" w:rsidP="003C670C">
      <w:pPr>
        <w:widowControl w:val="0"/>
        <w:ind w:right="309"/>
        <w:jc w:val="both"/>
        <w:rPr>
          <w:rFonts w:ascii="GHEA Grapalat" w:hAnsi="GHEA Grapalat"/>
          <w:i/>
          <w:sz w:val="16"/>
          <w:szCs w:val="16"/>
          <w:lang w:val="es-ES"/>
        </w:rPr>
      </w:pPr>
      <w:r w:rsidRPr="001D3D37">
        <w:rPr>
          <w:rStyle w:val="FootnoteReference"/>
          <w:sz w:val="16"/>
          <w:szCs w:val="16"/>
        </w:rPr>
        <w:t>**</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487935" w:rsidRPr="00D3436F" w:rsidRDefault="00487935">
      <w:pPr>
        <w:pStyle w:val="FootnoteText"/>
        <w:rPr>
          <w:lang w:val="es-ES"/>
        </w:rPr>
      </w:pPr>
    </w:p>
  </w:footnote>
  <w:footnote w:id="13">
    <w:p w:rsidR="00487935" w:rsidRPr="008842CE" w:rsidRDefault="00487935" w:rsidP="003D2FE2">
      <w:pPr>
        <w:pStyle w:val="FootnoteText"/>
        <w:jc w:val="both"/>
      </w:pPr>
    </w:p>
  </w:footnote>
  <w:footnote w:id="14">
    <w:p w:rsidR="00487935" w:rsidRPr="008842CE" w:rsidRDefault="00487935" w:rsidP="000A214C">
      <w:pPr>
        <w:pStyle w:val="FootnoteText"/>
        <w:jc w:val="both"/>
      </w:pPr>
    </w:p>
  </w:footnote>
  <w:footnote w:id="15">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25</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487935" w:rsidRPr="00C133C2" w:rsidRDefault="00487935" w:rsidP="00BB28C8">
      <w:pPr>
        <w:pStyle w:val="FootnoteText"/>
        <w:widowControl w:val="0"/>
        <w:jc w:val="both"/>
        <w:rPr>
          <w:rFonts w:ascii="GHEA Grapalat" w:hAnsi="GHEA Grapalat"/>
          <w:sz w:val="16"/>
          <w:szCs w:val="16"/>
          <w:lang w:val="hy-AM"/>
        </w:rPr>
      </w:pPr>
    </w:p>
  </w:footnote>
  <w:footnote w:id="16">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26</w:t>
      </w:r>
      <w:r w:rsidRPr="00C133C2">
        <w:rPr>
          <w:rFonts w:ascii="GHEA Grapalat" w:hAnsi="GHEA Grapalat"/>
          <w:i/>
          <w:sz w:val="16"/>
          <w:szCs w:val="16"/>
        </w:rPr>
        <w:t>Настоящий пункт исключается из проекта договора, если появляющейся предметом закупки строительной программой требуются проектные документы.</w:t>
      </w:r>
    </w:p>
  </w:footnote>
  <w:footnote w:id="17">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27</w:t>
      </w:r>
      <w:r w:rsidRPr="00C133C2">
        <w:rPr>
          <w:rFonts w:ascii="GHEA Grapalat" w:hAnsi="GHEA Grapalat"/>
          <w:i/>
          <w:sz w:val="16"/>
          <w:szCs w:val="16"/>
        </w:rPr>
        <w:t>Настоящий пункт исключается из проекта договора, если он не применим.</w:t>
      </w:r>
    </w:p>
    <w:p w:rsidR="00487935" w:rsidRPr="00124BE9" w:rsidRDefault="00487935" w:rsidP="00BB28C8">
      <w:pPr>
        <w:pStyle w:val="FootnoteText"/>
        <w:widowControl w:val="0"/>
        <w:jc w:val="both"/>
        <w:rPr>
          <w:rFonts w:ascii="GHEA Grapalat" w:hAnsi="GHEA Grapalat"/>
          <w:lang w:val="hy-AM"/>
        </w:rPr>
      </w:pPr>
    </w:p>
  </w:footnote>
  <w:footnote w:id="18">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28</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footnote>
  <w:footnote w:id="19">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29</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0">
    <w:p w:rsidR="00487935" w:rsidRPr="00C133C2" w:rsidRDefault="00487935" w:rsidP="00BB28C8">
      <w:pPr>
        <w:pStyle w:val="FootnoteText"/>
        <w:jc w:val="both"/>
        <w:rPr>
          <w:rFonts w:ascii="GHEA Grapalat" w:hAnsi="GHEA Grapalat"/>
          <w:i/>
          <w:sz w:val="16"/>
          <w:szCs w:val="16"/>
        </w:rPr>
      </w:pPr>
      <w:r w:rsidRPr="00C133C2">
        <w:rPr>
          <w:rStyle w:val="FootnoteReference"/>
          <w:sz w:val="16"/>
          <w:szCs w:val="16"/>
        </w:rPr>
        <w:t>30</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487935" w:rsidRPr="00C133C2" w:rsidRDefault="00487935" w:rsidP="00C133C2">
      <w:pPr>
        <w:pStyle w:val="FootnoteText"/>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1">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31</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32</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3">
    <w:p w:rsidR="00487935" w:rsidRPr="00C133C2" w:rsidRDefault="00487935" w:rsidP="00BB28C8">
      <w:pPr>
        <w:pStyle w:val="FootnoteText"/>
        <w:widowControl w:val="0"/>
        <w:jc w:val="both"/>
        <w:rPr>
          <w:rFonts w:ascii="GHEA Grapalat" w:hAnsi="GHEA Grapalat"/>
          <w:sz w:val="16"/>
          <w:szCs w:val="16"/>
          <w:lang w:val="hy-AM"/>
        </w:rPr>
      </w:pPr>
      <w:r w:rsidRPr="00C133C2">
        <w:rPr>
          <w:rStyle w:val="FootnoteReference"/>
          <w:sz w:val="16"/>
          <w:szCs w:val="16"/>
        </w:rPr>
        <w:t>33</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87935" w:rsidRPr="00C133C2" w:rsidRDefault="00487935" w:rsidP="00BB28C8">
      <w:pPr>
        <w:pStyle w:val="FootnoteText"/>
        <w:rPr>
          <w:sz w:val="16"/>
          <w:szCs w:val="16"/>
          <w:lang w:val="hy-AM"/>
        </w:rPr>
      </w:pPr>
    </w:p>
  </w:footnote>
  <w:footnote w:id="24">
    <w:p w:rsidR="00487935" w:rsidRPr="00C133C2" w:rsidRDefault="00487935" w:rsidP="00BB28C8">
      <w:pPr>
        <w:pStyle w:val="FootnoteText"/>
        <w:widowControl w:val="0"/>
        <w:jc w:val="both"/>
        <w:rPr>
          <w:rFonts w:ascii="GHEA Grapalat" w:hAnsi="GHEA Grapalat"/>
          <w:i/>
          <w:sz w:val="16"/>
          <w:szCs w:val="16"/>
          <w:lang w:val="hy-AM" w:eastAsia="en-US"/>
        </w:rPr>
      </w:pPr>
      <w:r>
        <w:rPr>
          <w:rStyle w:val="FootnoteReference"/>
        </w:rPr>
        <w:t>34</w:t>
      </w:r>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87935" w:rsidRPr="00124BE9" w:rsidRDefault="00487935" w:rsidP="00BB28C8">
      <w:pPr>
        <w:pStyle w:val="FootnoteText"/>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5">
    <w:p w:rsidR="00487935" w:rsidRPr="00C75EF2" w:rsidRDefault="00487935" w:rsidP="00BB28C8">
      <w:pPr>
        <w:pStyle w:val="FootnoteText"/>
        <w:widowControl w:val="0"/>
        <w:rPr>
          <w:sz w:val="16"/>
          <w:szCs w:val="16"/>
        </w:rPr>
      </w:pPr>
      <w:r w:rsidRPr="00C75EF2">
        <w:rPr>
          <w:rStyle w:val="FootnoteReference"/>
          <w:sz w:val="16"/>
          <w:szCs w:val="16"/>
        </w:rPr>
        <w:t>**</w:t>
      </w:r>
      <w:r w:rsidRPr="00C75EF2">
        <w:rPr>
          <w:rFonts w:ascii="GHEA Grapalat" w:hAnsi="GHEA Grapalat"/>
          <w:i/>
          <w:sz w:val="16"/>
          <w:szCs w:val="16"/>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6">
    <w:p w:rsidR="00487935" w:rsidRPr="00DE34E4" w:rsidRDefault="00487935" w:rsidP="00BB28C8">
      <w:pPr>
        <w:pStyle w:val="FootnoteText"/>
        <w:widowControl w:val="0"/>
        <w:jc w:val="both"/>
        <w:rPr>
          <w:sz w:val="14"/>
          <w:szCs w:val="14"/>
        </w:rPr>
      </w:pPr>
      <w:r w:rsidRPr="00DE34E4">
        <w:rPr>
          <w:rStyle w:val="FootnoteReference"/>
          <w:sz w:val="14"/>
          <w:szCs w:val="14"/>
        </w:rPr>
        <w:t>*</w:t>
      </w:r>
      <w:r w:rsidRPr="00DE34E4">
        <w:rPr>
          <w:rFonts w:ascii="GHEA Grapalat" w:hAnsi="GHEA Grapalat"/>
          <w:i/>
          <w:sz w:val="14"/>
          <w:szCs w:val="14"/>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rsidR="00487935" w:rsidRPr="00DE34E4" w:rsidRDefault="00487935" w:rsidP="00BB28C8">
      <w:pPr>
        <w:pStyle w:val="FootnoteText"/>
        <w:widowControl w:val="0"/>
        <w:jc w:val="both"/>
        <w:rPr>
          <w:sz w:val="14"/>
          <w:szCs w:val="14"/>
        </w:rPr>
      </w:pPr>
      <w:r w:rsidRPr="00DE34E4">
        <w:rPr>
          <w:rStyle w:val="FootnoteReference"/>
          <w:sz w:val="14"/>
          <w:szCs w:val="14"/>
        </w:rPr>
        <w:t>**</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0"/>
  </w:num>
  <w:num w:numId="13">
    <w:abstractNumId w:val="27"/>
  </w:num>
  <w:num w:numId="14">
    <w:abstractNumId w:val="12"/>
  </w:num>
  <w:num w:numId="15">
    <w:abstractNumId w:val="28"/>
  </w:num>
  <w:num w:numId="16">
    <w:abstractNumId w:val="15"/>
  </w:num>
  <w:num w:numId="17">
    <w:abstractNumId w:val="6"/>
  </w:num>
  <w:num w:numId="18">
    <w:abstractNumId w:val="0"/>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2"/>
  </w:num>
  <w:num w:numId="29">
    <w:abstractNumId w:val="4"/>
  </w:num>
  <w:num w:numId="30">
    <w:abstractNumId w:val="3"/>
  </w:num>
  <w:num w:numId="31">
    <w:abstractNumId w:val="31"/>
  </w:num>
  <w:num w:numId="32">
    <w:abstractNumId w:val="29"/>
  </w:num>
  <w:num w:numId="33">
    <w:abstractNumId w:val="25"/>
  </w:num>
  <w:num w:numId="34">
    <w:abstractNumId w:val="1"/>
  </w:num>
  <w:num w:numId="35">
    <w:abstractNumId w:val="13"/>
  </w:num>
  <w:num w:numId="36">
    <w:abstractNumId w:val="18"/>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A85"/>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5F02"/>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4F9F"/>
    <w:rsid w:val="00286CDB"/>
    <w:rsid w:val="0028726A"/>
    <w:rsid w:val="00291919"/>
    <w:rsid w:val="00291EFF"/>
    <w:rsid w:val="002921D9"/>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062C"/>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2A5"/>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3962"/>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57FF6"/>
    <w:rsid w:val="003605D5"/>
    <w:rsid w:val="0036230B"/>
    <w:rsid w:val="003629F7"/>
    <w:rsid w:val="00363298"/>
    <w:rsid w:val="00363335"/>
    <w:rsid w:val="00363627"/>
    <w:rsid w:val="00363E98"/>
    <w:rsid w:val="00364E7A"/>
    <w:rsid w:val="003650C5"/>
    <w:rsid w:val="0036520F"/>
    <w:rsid w:val="003653B7"/>
    <w:rsid w:val="00366B4E"/>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3A"/>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A7"/>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87935"/>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A25"/>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4BD"/>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1A9C"/>
    <w:rsid w:val="007B207A"/>
    <w:rsid w:val="007B2EA4"/>
    <w:rsid w:val="007B3528"/>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C2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75B"/>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4F3B"/>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29B3"/>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AFD"/>
    <w:rsid w:val="00C81FE2"/>
    <w:rsid w:val="00C82BD2"/>
    <w:rsid w:val="00C83D8F"/>
    <w:rsid w:val="00C84419"/>
    <w:rsid w:val="00C85FFA"/>
    <w:rsid w:val="00C861E9"/>
    <w:rsid w:val="00C864DC"/>
    <w:rsid w:val="00C86AB3"/>
    <w:rsid w:val="00C86F9C"/>
    <w:rsid w:val="00C90796"/>
    <w:rsid w:val="00C9153B"/>
    <w:rsid w:val="00C91F69"/>
    <w:rsid w:val="00C930AB"/>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6C8A"/>
    <w:rsid w:val="00E30341"/>
    <w:rsid w:val="00E30F0C"/>
    <w:rsid w:val="00E31A0F"/>
    <w:rsid w:val="00E326DD"/>
    <w:rsid w:val="00E327B8"/>
    <w:rsid w:val="00E32CC2"/>
    <w:rsid w:val="00E32D5B"/>
    <w:rsid w:val="00E33157"/>
    <w:rsid w:val="00E3357F"/>
    <w:rsid w:val="00E33BB0"/>
    <w:rsid w:val="00E33E6B"/>
    <w:rsid w:val="00E3606B"/>
    <w:rsid w:val="00E36717"/>
    <w:rsid w:val="00E36A86"/>
    <w:rsid w:val="00E40DE2"/>
    <w:rsid w:val="00E41156"/>
    <w:rsid w:val="00E4122D"/>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710"/>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04F"/>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Inden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4E4"/>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
    <w:name w:val="Нет списка1"/>
    <w:next w:val="NoList"/>
    <w:uiPriority w:val="99"/>
    <w:semiHidden/>
    <w:unhideWhenUsed/>
    <w:rsid w:val="008F7CEF"/>
  </w:style>
  <w:style w:type="table" w:customStyle="1" w:styleId="10">
    <w:name w:val="Сетка таблицы1"/>
    <w:basedOn w:val="TableNormal"/>
    <w:next w:val="TableGrid"/>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DefaultParagraphFont"/>
    <w:rsid w:val="008F7CEF"/>
  </w:style>
  <w:style w:type="numbering" w:customStyle="1" w:styleId="2">
    <w:name w:val="Нет списка2"/>
    <w:next w:val="NoList"/>
    <w:uiPriority w:val="99"/>
    <w:semiHidden/>
    <w:unhideWhenUsed/>
    <w:rsid w:val="002F72A5"/>
  </w:style>
  <w:style w:type="table" w:customStyle="1" w:styleId="20">
    <w:name w:val="Сетка таблицы2"/>
    <w:basedOn w:val="TableNormal"/>
    <w:next w:val="TableGrid"/>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Нет списка3"/>
    <w:next w:val="NoList"/>
    <w:uiPriority w:val="99"/>
    <w:semiHidden/>
    <w:unhideWhenUsed/>
    <w:rsid w:val="00A10C2D"/>
  </w:style>
  <w:style w:type="table" w:customStyle="1" w:styleId="30">
    <w:name w:val="Сетка таблицы3"/>
    <w:basedOn w:val="TableNormal"/>
    <w:next w:val="TableGrid"/>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NoList"/>
    <w:uiPriority w:val="99"/>
    <w:semiHidden/>
    <w:unhideWhenUsed/>
    <w:rsid w:val="00E92710"/>
  </w:style>
  <w:style w:type="table" w:customStyle="1" w:styleId="40">
    <w:name w:val="Сетка таблицы4"/>
    <w:basedOn w:val="TableNormal"/>
    <w:next w:val="TableGrid"/>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487935"/>
    <w:rPr>
      <w:color w:val="605E5C"/>
      <w:shd w:val="clear" w:color="auto" w:fill="E1DFDD"/>
    </w:rPr>
  </w:style>
  <w:style w:type="character" w:customStyle="1" w:styleId="shorttext">
    <w:name w:val="short_text"/>
    <w:rsid w:val="00487935"/>
  </w:style>
  <w:style w:type="paragraph" w:customStyle="1" w:styleId="font14">
    <w:name w:val="font14"/>
    <w:basedOn w:val="Normal"/>
    <w:rsid w:val="00487935"/>
    <w:pPr>
      <w:spacing w:before="100" w:beforeAutospacing="1" w:after="100" w:afterAutospacing="1"/>
    </w:pPr>
    <w:rPr>
      <w:rFonts w:ascii="Symbol" w:hAnsi="Symbol"/>
      <w:sz w:val="22"/>
      <w:szCs w:val="22"/>
      <w:lang w:val="en-US" w:eastAsia="en-US" w:bidi="ar-SA"/>
    </w:rPr>
  </w:style>
  <w:style w:type="paragraph" w:customStyle="1" w:styleId="font15">
    <w:name w:val="font15"/>
    <w:basedOn w:val="Normal"/>
    <w:rsid w:val="00487935"/>
    <w:pPr>
      <w:spacing w:before="100" w:beforeAutospacing="1" w:after="100" w:afterAutospacing="1"/>
    </w:pPr>
    <w:rPr>
      <w:rFonts w:ascii="Calibri" w:hAnsi="Calibri" w:cs="Calibri"/>
      <w:sz w:val="22"/>
      <w:szCs w:val="22"/>
      <w:lang w:val="en-US" w:eastAsia="en-US" w:bidi="ar-SA"/>
    </w:rPr>
  </w:style>
  <w:style w:type="paragraph" w:customStyle="1" w:styleId="font16">
    <w:name w:val="font16"/>
    <w:basedOn w:val="Normal"/>
    <w:rsid w:val="00487935"/>
    <w:pPr>
      <w:spacing w:before="100" w:beforeAutospacing="1" w:after="100" w:afterAutospacing="1"/>
    </w:pPr>
    <w:rPr>
      <w:rFonts w:ascii="Arial Armenian" w:hAnsi="Arial Armenian"/>
      <w:sz w:val="22"/>
      <w:szCs w:val="22"/>
      <w:lang w:val="en-US" w:eastAsia="en-US" w:bidi="ar-SA"/>
    </w:rPr>
  </w:style>
  <w:style w:type="paragraph" w:customStyle="1" w:styleId="font17">
    <w:name w:val="font17"/>
    <w:basedOn w:val="Normal"/>
    <w:rsid w:val="00487935"/>
    <w:pPr>
      <w:spacing w:before="100" w:beforeAutospacing="1" w:after="100" w:afterAutospacing="1"/>
    </w:pPr>
    <w:rPr>
      <w:rFonts w:ascii="Sylfaen" w:hAnsi="Sylfaen"/>
      <w:sz w:val="32"/>
      <w:szCs w:val="32"/>
      <w:lang w:val="en-US" w:eastAsia="en-US" w:bidi="ar-SA"/>
    </w:rPr>
  </w:style>
  <w:style w:type="paragraph" w:customStyle="1" w:styleId="font18">
    <w:name w:val="font18"/>
    <w:basedOn w:val="Normal"/>
    <w:rsid w:val="00487935"/>
    <w:pPr>
      <w:spacing w:before="100" w:beforeAutospacing="1" w:after="100" w:afterAutospacing="1"/>
    </w:pPr>
    <w:rPr>
      <w:rFonts w:ascii="Sylfaen" w:hAnsi="Sylfaen"/>
      <w:sz w:val="32"/>
      <w:szCs w:val="32"/>
      <w:lang w:val="en-US" w:eastAsia="en-US" w:bidi="ar-SA"/>
    </w:rPr>
  </w:style>
  <w:style w:type="paragraph" w:customStyle="1" w:styleId="xl85">
    <w:name w:val="xl85"/>
    <w:basedOn w:val="Normal"/>
    <w:rsid w:val="00487935"/>
    <w:pPr>
      <w:shd w:val="clear" w:color="000000" w:fill="FFFFFF"/>
      <w:spacing w:before="100" w:beforeAutospacing="1" w:after="100" w:afterAutospacing="1"/>
    </w:pPr>
    <w:rPr>
      <w:rFonts w:ascii="Arial Armenian" w:hAnsi="Arial Armenian"/>
      <w:lang w:val="en-US" w:eastAsia="en-US" w:bidi="ar-SA"/>
    </w:rPr>
  </w:style>
  <w:style w:type="paragraph" w:customStyle="1" w:styleId="xl86">
    <w:name w:val="xl86"/>
    <w:basedOn w:val="Normal"/>
    <w:rsid w:val="00487935"/>
    <w:pPr>
      <w:shd w:val="clear" w:color="000000" w:fill="FFFFFF"/>
      <w:spacing w:before="100" w:beforeAutospacing="1" w:after="100" w:afterAutospacing="1"/>
    </w:pPr>
    <w:rPr>
      <w:rFonts w:ascii="Arial Armenian" w:hAnsi="Arial Armenian"/>
      <w:i/>
      <w:iCs/>
      <w:sz w:val="18"/>
      <w:szCs w:val="18"/>
      <w:lang w:val="en-US" w:eastAsia="en-US" w:bidi="ar-SA"/>
    </w:rPr>
  </w:style>
  <w:style w:type="paragraph" w:customStyle="1" w:styleId="xl87">
    <w:name w:val="xl87"/>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Sylfaen" w:hAnsi="Sylfaen"/>
      <w:i/>
      <w:iCs/>
      <w:sz w:val="18"/>
      <w:szCs w:val="18"/>
      <w:lang w:val="en-US" w:eastAsia="en-US" w:bidi="ar-SA"/>
    </w:rPr>
  </w:style>
  <w:style w:type="paragraph" w:customStyle="1" w:styleId="xl88">
    <w:name w:val="xl88"/>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color w:val="000000"/>
      <w:sz w:val="22"/>
      <w:szCs w:val="22"/>
      <w:lang w:val="en-US" w:eastAsia="en-US" w:bidi="ar-SA"/>
    </w:rPr>
  </w:style>
  <w:style w:type="paragraph" w:customStyle="1" w:styleId="xl89">
    <w:name w:val="xl89"/>
    <w:basedOn w:val="Normal"/>
    <w:rsid w:val="00487935"/>
    <w:pPr>
      <w:shd w:val="clear" w:color="000000" w:fill="FFFFFF"/>
      <w:spacing w:before="100" w:beforeAutospacing="1" w:after="100" w:afterAutospacing="1"/>
    </w:pPr>
    <w:rPr>
      <w:rFonts w:ascii="Sylfaen" w:hAnsi="Sylfaen"/>
      <w:lang w:val="en-US" w:eastAsia="en-US" w:bidi="ar-SA"/>
    </w:rPr>
  </w:style>
  <w:style w:type="paragraph" w:customStyle="1" w:styleId="xl90">
    <w:name w:val="xl9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1">
    <w:name w:val="xl9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92">
    <w:name w:val="xl9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2"/>
      <w:szCs w:val="22"/>
      <w:lang w:val="en-US" w:eastAsia="en-US" w:bidi="ar-SA"/>
    </w:rPr>
  </w:style>
  <w:style w:type="paragraph" w:customStyle="1" w:styleId="xl93">
    <w:name w:val="xl9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94">
    <w:name w:val="xl9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5">
    <w:name w:val="xl9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96">
    <w:name w:val="xl9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97">
    <w:name w:val="xl97"/>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22"/>
      <w:szCs w:val="22"/>
      <w:lang w:val="en-US" w:eastAsia="en-US" w:bidi="ar-SA"/>
    </w:rPr>
  </w:style>
  <w:style w:type="paragraph" w:customStyle="1" w:styleId="xl98">
    <w:name w:val="xl98"/>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99">
    <w:name w:val="xl99"/>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0">
    <w:name w:val="xl10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1">
    <w:name w:val="xl10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2">
    <w:name w:val="xl102"/>
    <w:basedOn w:val="Normal"/>
    <w:rsid w:val="00487935"/>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3">
    <w:name w:val="xl10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4">
    <w:name w:val="xl10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5">
    <w:name w:val="xl10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06">
    <w:name w:val="xl10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7">
    <w:name w:val="xl107"/>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8">
    <w:name w:val="xl10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09">
    <w:name w:val="xl10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0">
    <w:name w:val="xl11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11">
    <w:name w:val="xl111"/>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color w:val="000000"/>
      <w:sz w:val="22"/>
      <w:szCs w:val="22"/>
      <w:lang w:val="en-US" w:eastAsia="en-US" w:bidi="ar-SA"/>
    </w:rPr>
  </w:style>
  <w:style w:type="paragraph" w:customStyle="1" w:styleId="xl112">
    <w:name w:val="xl112"/>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3">
    <w:name w:val="xl11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4">
    <w:name w:val="xl11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5">
    <w:name w:val="xl11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6">
    <w:name w:val="xl11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7">
    <w:name w:val="xl117"/>
    <w:basedOn w:val="Normal"/>
    <w:rsid w:val="00487935"/>
    <w:pPr>
      <w:pBdr>
        <w:top w:val="single" w:sz="4" w:space="0" w:color="auto"/>
        <w:left w:val="double" w:sz="6"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8">
    <w:name w:val="xl11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19">
    <w:name w:val="xl11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0">
    <w:name w:val="xl12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21">
    <w:name w:val="xl12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2">
    <w:name w:val="xl12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3">
    <w:name w:val="xl123"/>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4">
    <w:name w:val="xl12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5">
    <w:name w:val="xl12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6">
    <w:name w:val="xl126"/>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27">
    <w:name w:val="xl127"/>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28">
    <w:name w:val="xl12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29">
    <w:name w:val="xl129"/>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0">
    <w:name w:val="xl13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1">
    <w:name w:val="xl13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color w:val="000000"/>
      <w:sz w:val="22"/>
      <w:szCs w:val="22"/>
      <w:lang w:val="en-US" w:eastAsia="en-US" w:bidi="ar-SA"/>
    </w:rPr>
  </w:style>
  <w:style w:type="paragraph" w:customStyle="1" w:styleId="xl132">
    <w:name w:val="xl13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3">
    <w:name w:val="xl13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4">
    <w:name w:val="xl13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5">
    <w:name w:val="xl135"/>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6">
    <w:name w:val="xl136"/>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7">
    <w:name w:val="xl137"/>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38">
    <w:name w:val="xl13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39">
    <w:name w:val="xl13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0">
    <w:name w:val="xl14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sz w:val="22"/>
      <w:szCs w:val="22"/>
      <w:lang w:val="en-US" w:eastAsia="en-US" w:bidi="ar-SA"/>
    </w:rPr>
  </w:style>
  <w:style w:type="paragraph" w:customStyle="1" w:styleId="xl141">
    <w:name w:val="xl14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42">
    <w:name w:val="xl14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22"/>
      <w:szCs w:val="22"/>
      <w:lang w:val="en-US" w:eastAsia="en-US" w:bidi="ar-SA"/>
    </w:rPr>
  </w:style>
  <w:style w:type="paragraph" w:customStyle="1" w:styleId="xl143">
    <w:name w:val="xl14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4">
    <w:name w:val="xl144"/>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45">
    <w:name w:val="xl14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6">
    <w:name w:val="xl146"/>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7">
    <w:name w:val="xl147"/>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48">
    <w:name w:val="xl148"/>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49">
    <w:name w:val="xl149"/>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0">
    <w:name w:val="xl150"/>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Arial Armenian" w:hAnsi="Arial Armenian"/>
      <w:sz w:val="22"/>
      <w:szCs w:val="22"/>
      <w:lang w:val="en-US" w:eastAsia="en-US" w:bidi="ar-SA"/>
    </w:rPr>
  </w:style>
  <w:style w:type="paragraph" w:customStyle="1" w:styleId="xl151">
    <w:name w:val="xl151"/>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52">
    <w:name w:val="xl152"/>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53">
    <w:name w:val="xl15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4">
    <w:name w:val="xl15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5">
    <w:name w:val="xl15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6">
    <w:name w:val="xl156"/>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7">
    <w:name w:val="xl157"/>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8">
    <w:name w:val="xl158"/>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22"/>
      <w:szCs w:val="22"/>
      <w:lang w:val="en-US" w:eastAsia="en-US" w:bidi="ar-SA"/>
    </w:rPr>
  </w:style>
  <w:style w:type="paragraph" w:customStyle="1" w:styleId="xl159">
    <w:name w:val="xl159"/>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60">
    <w:name w:val="xl160"/>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61">
    <w:name w:val="xl16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2">
    <w:name w:val="xl162"/>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lang w:val="en-US" w:eastAsia="en-US" w:bidi="ar-SA"/>
    </w:rPr>
  </w:style>
  <w:style w:type="paragraph" w:customStyle="1" w:styleId="xl163">
    <w:name w:val="xl163"/>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64">
    <w:name w:val="xl164"/>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5">
    <w:name w:val="xl16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6">
    <w:name w:val="xl166"/>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67">
    <w:name w:val="xl167"/>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8">
    <w:name w:val="xl168"/>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69">
    <w:name w:val="xl169"/>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0">
    <w:name w:val="xl170"/>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1">
    <w:name w:val="xl171"/>
    <w:basedOn w:val="Normal"/>
    <w:rsid w:val="00487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2">
    <w:name w:val="xl172"/>
    <w:basedOn w:val="Normal"/>
    <w:rsid w:val="00487935"/>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3">
    <w:name w:val="xl173"/>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color w:val="000000"/>
      <w:sz w:val="22"/>
      <w:szCs w:val="22"/>
      <w:lang w:val="en-US" w:eastAsia="en-US" w:bidi="ar-SA"/>
    </w:rPr>
  </w:style>
  <w:style w:type="paragraph" w:customStyle="1" w:styleId="xl174">
    <w:name w:val="xl174"/>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5">
    <w:name w:val="xl175"/>
    <w:basedOn w:val="Normal"/>
    <w:rsid w:val="00487935"/>
    <w:pPr>
      <w:pBdr>
        <w:top w:val="single" w:sz="4" w:space="0" w:color="auto"/>
        <w:left w:val="single" w:sz="4" w:space="0" w:color="auto"/>
        <w:right w:val="single" w:sz="4" w:space="0" w:color="auto"/>
      </w:pBdr>
      <w:spacing w:before="100" w:beforeAutospacing="1" w:after="100" w:afterAutospacing="1"/>
      <w:jc w:val="center"/>
      <w:textAlignment w:val="center"/>
    </w:pPr>
    <w:rPr>
      <w:rFonts w:ascii="Sylfaen" w:hAnsi="Sylfaen"/>
      <w:sz w:val="22"/>
      <w:szCs w:val="22"/>
      <w:lang w:val="en-US" w:eastAsia="en-US" w:bidi="ar-SA"/>
    </w:rPr>
  </w:style>
  <w:style w:type="paragraph" w:customStyle="1" w:styleId="xl176">
    <w:name w:val="xl176"/>
    <w:basedOn w:val="Normal"/>
    <w:rsid w:val="00487935"/>
    <w:pPr>
      <w:pBdr>
        <w:top w:val="single" w:sz="4" w:space="0" w:color="auto"/>
        <w:left w:val="single" w:sz="4" w:space="0" w:color="auto"/>
        <w:right w:val="single" w:sz="4" w:space="0" w:color="auto"/>
      </w:pBdr>
      <w:spacing w:before="100" w:beforeAutospacing="1" w:after="100" w:afterAutospacing="1"/>
      <w:textAlignment w:val="center"/>
    </w:pPr>
    <w:rPr>
      <w:rFonts w:ascii="Sylfaen" w:hAnsi="Sylfaen"/>
      <w:b/>
      <w:bCs/>
      <w:sz w:val="22"/>
      <w:szCs w:val="22"/>
      <w:lang w:val="en-US" w:eastAsia="en-US" w:bidi="ar-SA"/>
    </w:rPr>
  </w:style>
  <w:style w:type="paragraph" w:customStyle="1" w:styleId="xl177">
    <w:name w:val="xl177"/>
    <w:basedOn w:val="Normal"/>
    <w:rsid w:val="004879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22"/>
      <w:szCs w:val="22"/>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A10C2D"/>
  </w:style>
  <w:style w:type="table" w:customStyle="1" w:styleId="36">
    <w:name w:val="Сетка таблицы3"/>
    <w:basedOn w:val="a1"/>
    <w:next w:val="aff2"/>
    <w:uiPriority w:val="59"/>
    <w:rsid w:val="00A10C2D"/>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uiPriority w:val="99"/>
    <w:semiHidden/>
    <w:unhideWhenUsed/>
    <w:rsid w:val="00E92710"/>
  </w:style>
  <w:style w:type="table" w:customStyle="1" w:styleId="42">
    <w:name w:val="Сетка таблицы4"/>
    <w:basedOn w:val="a1"/>
    <w:next w:val="aff2"/>
    <w:uiPriority w:val="59"/>
    <w:rsid w:val="00E92710"/>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5307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uyrSevakGP@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9CB04-8A2C-4253-8B5B-F5EB0357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2228</TotalTime>
  <Pages>72</Pages>
  <Words>21817</Words>
  <Characters>124361</Characters>
  <Application>Microsoft Office Word</Application>
  <DocSecurity>0</DocSecurity>
  <Lines>1036</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145887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1097</cp:revision>
  <cp:lastPrinted>2018-02-16T07:12:00Z</cp:lastPrinted>
  <dcterms:created xsi:type="dcterms:W3CDTF">2019-10-28T07:04:00Z</dcterms:created>
  <dcterms:modified xsi:type="dcterms:W3CDTF">2020-08-05T07:56:00Z</dcterms:modified>
</cp:coreProperties>
</file>